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CB44BD" w:rsidRPr="00CB44BD">
        <w:rPr>
          <w:rFonts w:ascii="Calibri" w:hAnsi="Calibri" w:cs="Calibri"/>
          <w:bCs/>
        </w:rPr>
        <w:t>S20514/2018-SŽDC-SSV-Ú3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Default="00B574F0" w:rsidP="00D737C9">
      <w:pPr>
        <w:pStyle w:val="Nadpis4"/>
        <w:rPr>
          <w:rFonts w:cs="Calibri"/>
          <w:color w:val="0000FF"/>
          <w:sz w:val="48"/>
          <w:szCs w:val="48"/>
          <w:lang w:val="cs-CZ"/>
        </w:rPr>
      </w:pPr>
      <w:r w:rsidRPr="00DE0A69">
        <w:rPr>
          <w:rFonts w:cs="Calibri"/>
          <w:sz w:val="48"/>
          <w:szCs w:val="48"/>
        </w:rPr>
        <w:t>POKYNY PRO DODAVATELE</w:t>
      </w:r>
      <w:r w:rsidRPr="00DE0A69">
        <w:rPr>
          <w:rFonts w:cs="Calibri"/>
          <w:color w:val="0000FF"/>
          <w:sz w:val="48"/>
          <w:szCs w:val="48"/>
        </w:rPr>
        <w:t xml:space="preserve"> </w:t>
      </w:r>
    </w:p>
    <w:p w:rsidR="00CB44BD" w:rsidRPr="00CB44BD" w:rsidRDefault="00CB44BD" w:rsidP="00CB44BD">
      <w:pPr>
        <w:rPr>
          <w:lang w:eastAsia="x-none"/>
        </w:rPr>
      </w:pPr>
    </w:p>
    <w:p w:rsidR="00CB44BD" w:rsidRPr="00CB44BD" w:rsidRDefault="00CB44BD" w:rsidP="00CB44BD">
      <w:pPr>
        <w:pStyle w:val="Zhlav"/>
        <w:tabs>
          <w:tab w:val="clear" w:pos="4536"/>
          <w:tab w:val="clear" w:pos="9072"/>
          <w:tab w:val="center" w:pos="4140"/>
          <w:tab w:val="right" w:pos="9180"/>
        </w:tabs>
        <w:jc w:val="center"/>
        <w:rPr>
          <w:rFonts w:ascii="Calibri" w:hAnsi="Calibri" w:cs="Calibri"/>
          <w:b/>
          <w:bCs/>
          <w:sz w:val="48"/>
          <w:szCs w:val="48"/>
          <w:lang w:val="cs-CZ"/>
        </w:rPr>
      </w:pPr>
      <w:r>
        <w:rPr>
          <w:rFonts w:ascii="Calibri" w:hAnsi="Calibri" w:cs="Calibri"/>
          <w:b/>
          <w:bCs/>
          <w:sz w:val="48"/>
          <w:szCs w:val="48"/>
          <w:lang w:val="cs-CZ"/>
        </w:rPr>
        <w:t>„</w:t>
      </w:r>
      <w:r w:rsidRPr="00CB44BD">
        <w:rPr>
          <w:rFonts w:ascii="Calibri" w:hAnsi="Calibri" w:cs="Calibri"/>
          <w:b/>
          <w:bCs/>
          <w:sz w:val="48"/>
          <w:szCs w:val="48"/>
        </w:rPr>
        <w:t xml:space="preserve">Zvýšení kapacity trati Týniště </w:t>
      </w:r>
      <w:proofErr w:type="spellStart"/>
      <w:proofErr w:type="gramStart"/>
      <w:r w:rsidRPr="00CB44BD">
        <w:rPr>
          <w:rFonts w:ascii="Calibri" w:hAnsi="Calibri" w:cs="Calibri"/>
          <w:b/>
          <w:bCs/>
          <w:sz w:val="48"/>
          <w:szCs w:val="48"/>
        </w:rPr>
        <w:t>n.O</w:t>
      </w:r>
      <w:proofErr w:type="spellEnd"/>
      <w:r w:rsidRPr="00CB44BD">
        <w:rPr>
          <w:rFonts w:ascii="Calibri" w:hAnsi="Calibri" w:cs="Calibri"/>
          <w:b/>
          <w:bCs/>
          <w:sz w:val="48"/>
          <w:szCs w:val="48"/>
        </w:rPr>
        <w:t>.</w:t>
      </w:r>
      <w:proofErr w:type="gramEnd"/>
      <w:r w:rsidRPr="00CB44BD">
        <w:rPr>
          <w:rFonts w:ascii="Calibri" w:hAnsi="Calibri" w:cs="Calibri"/>
          <w:b/>
          <w:bCs/>
          <w:sz w:val="48"/>
          <w:szCs w:val="48"/>
        </w:rPr>
        <w:t>-Častolovice-Solnice, 4. Část</w:t>
      </w:r>
      <w:r>
        <w:rPr>
          <w:rFonts w:ascii="Calibri" w:hAnsi="Calibri" w:cs="Calibri"/>
          <w:b/>
          <w:bCs/>
          <w:sz w:val="48"/>
          <w:szCs w:val="48"/>
          <w:lang w:val="cs-CZ"/>
        </w:rPr>
        <w:t>“</w:t>
      </w:r>
    </w:p>
    <w:p w:rsidR="00E946DB" w:rsidRDefault="00E946DB" w:rsidP="00AC3304">
      <w:pPr>
        <w:jc w:val="center"/>
        <w:rPr>
          <w:rFonts w:ascii="Calibri" w:hAnsi="Calibri" w:cs="Calibri"/>
          <w:sz w:val="48"/>
          <w:szCs w:val="48"/>
        </w:rPr>
      </w:pPr>
    </w:p>
    <w:p w:rsidR="00E077FB" w:rsidRPr="00685101" w:rsidRDefault="00E077FB" w:rsidP="00AC3304">
      <w:pPr>
        <w:jc w:val="center"/>
        <w:rPr>
          <w:rFonts w:ascii="Calibri" w:hAnsi="Calibri" w:cs="Calibri"/>
          <w:sz w:val="40"/>
          <w:szCs w:val="40"/>
        </w:rPr>
      </w:pPr>
      <w:r w:rsidRPr="00685101">
        <w:rPr>
          <w:rFonts w:ascii="Calibri" w:hAnsi="Calibri" w:cs="Calibri"/>
          <w:sz w:val="40"/>
          <w:szCs w:val="40"/>
        </w:rPr>
        <w:t>Aktualizace Dokumentace pro územní řízení,</w:t>
      </w: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077FB"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70A7307D" wp14:editId="58FC1954">
            <wp:simplePos x="0" y="0"/>
            <wp:positionH relativeFrom="column">
              <wp:posOffset>1956435</wp:posOffset>
            </wp:positionH>
            <wp:positionV relativeFrom="paragraph">
              <wp:posOffset>225425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077FB" w:rsidRDefault="00E077FB" w:rsidP="00ED0EEE">
      <w:pPr>
        <w:spacing w:after="120"/>
        <w:jc w:val="center"/>
        <w:rPr>
          <w:rFonts w:ascii="Calibri" w:hAnsi="Calibri" w:cs="Calibri"/>
          <w:sz w:val="28"/>
          <w:szCs w:val="28"/>
        </w:rPr>
      </w:pPr>
    </w:p>
    <w:p w:rsidR="00E077FB" w:rsidRDefault="00E077FB" w:rsidP="00ED0EEE">
      <w:pPr>
        <w:spacing w:after="120"/>
        <w:jc w:val="center"/>
        <w:rPr>
          <w:rFonts w:ascii="Calibri" w:hAnsi="Calibri" w:cs="Calibri"/>
          <w:sz w:val="28"/>
          <w:szCs w:val="28"/>
        </w:rPr>
      </w:pPr>
    </w:p>
    <w:p w:rsidR="00E077FB" w:rsidRDefault="00E077FB" w:rsidP="00ED0EEE">
      <w:pPr>
        <w:spacing w:after="120"/>
        <w:jc w:val="center"/>
        <w:rPr>
          <w:rFonts w:ascii="Calibri" w:hAnsi="Calibri" w:cs="Calibri"/>
          <w:sz w:val="28"/>
          <w:szCs w:val="28"/>
        </w:rPr>
      </w:pPr>
    </w:p>
    <w:p w:rsidR="00E946DB" w:rsidRDefault="00B574F0" w:rsidP="00ED0EEE">
      <w:pPr>
        <w:spacing w:after="120"/>
        <w:jc w:val="center"/>
        <w:rPr>
          <w:rFonts w:ascii="Calibri" w:hAnsi="Calibri" w:cs="Calibri"/>
          <w:sz w:val="28"/>
          <w:szCs w:val="28"/>
        </w:rPr>
      </w:pPr>
      <w:r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1D751D"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0387388" w:history="1">
        <w:r w:rsidR="001D751D" w:rsidRPr="00D8309C">
          <w:rPr>
            <w:rStyle w:val="Hypertextovodkaz"/>
            <w:rFonts w:ascii="Calibri" w:hAnsi="Calibri" w:cs="Calibri"/>
            <w:noProof/>
            <w:kern w:val="28"/>
          </w:rPr>
          <w:t>1</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ÚVODNÍ USTANOVENÍ</w:t>
        </w:r>
        <w:r w:rsidR="001D751D">
          <w:rPr>
            <w:noProof/>
            <w:webHidden/>
          </w:rPr>
          <w:tab/>
        </w:r>
        <w:r w:rsidR="001D751D">
          <w:rPr>
            <w:noProof/>
            <w:webHidden/>
          </w:rPr>
          <w:fldChar w:fldCharType="begin"/>
        </w:r>
        <w:r w:rsidR="001D751D">
          <w:rPr>
            <w:noProof/>
            <w:webHidden/>
          </w:rPr>
          <w:instrText xml:space="preserve"> PAGEREF _Toc520387388 \h </w:instrText>
        </w:r>
        <w:r w:rsidR="001D751D">
          <w:rPr>
            <w:noProof/>
            <w:webHidden/>
          </w:rPr>
        </w:r>
        <w:r w:rsidR="001D751D">
          <w:rPr>
            <w:noProof/>
            <w:webHidden/>
          </w:rPr>
          <w:fldChar w:fldCharType="separate"/>
        </w:r>
        <w:r w:rsidR="00E077FB">
          <w:rPr>
            <w:noProof/>
            <w:webHidden/>
          </w:rPr>
          <w:t>3</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89" w:history="1">
        <w:r w:rsidR="001D751D" w:rsidRPr="00D8309C">
          <w:rPr>
            <w:rStyle w:val="Hypertextovodkaz"/>
            <w:rFonts w:ascii="Calibri" w:hAnsi="Calibri" w:cs="Calibri"/>
            <w:noProof/>
          </w:rPr>
          <w:t>2</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IDENTIFIKAČNÍ ÚDAJE ZADAVATELE</w:t>
        </w:r>
        <w:r w:rsidR="001D751D">
          <w:rPr>
            <w:noProof/>
            <w:webHidden/>
          </w:rPr>
          <w:tab/>
        </w:r>
        <w:r w:rsidR="001D751D">
          <w:rPr>
            <w:noProof/>
            <w:webHidden/>
          </w:rPr>
          <w:fldChar w:fldCharType="begin"/>
        </w:r>
        <w:r w:rsidR="001D751D">
          <w:rPr>
            <w:noProof/>
            <w:webHidden/>
          </w:rPr>
          <w:instrText xml:space="preserve"> PAGEREF _Toc520387389 \h </w:instrText>
        </w:r>
        <w:r w:rsidR="001D751D">
          <w:rPr>
            <w:noProof/>
            <w:webHidden/>
          </w:rPr>
        </w:r>
        <w:r w:rsidR="001D751D">
          <w:rPr>
            <w:noProof/>
            <w:webHidden/>
          </w:rPr>
          <w:fldChar w:fldCharType="separate"/>
        </w:r>
        <w:r w:rsidR="00E077FB">
          <w:rPr>
            <w:noProof/>
            <w:webHidden/>
          </w:rPr>
          <w:t>3</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0" w:history="1">
        <w:r w:rsidR="001D751D" w:rsidRPr="00D8309C">
          <w:rPr>
            <w:rStyle w:val="Hypertextovodkaz"/>
            <w:rFonts w:ascii="Calibri" w:hAnsi="Calibri" w:cs="Calibri"/>
            <w:noProof/>
            <w:kern w:val="28"/>
          </w:rPr>
          <w:t>3</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KOMUNIKACE MEZI ZADAVATELEM A DODAVATELEM</w:t>
        </w:r>
        <w:r w:rsidR="001D751D">
          <w:rPr>
            <w:noProof/>
            <w:webHidden/>
          </w:rPr>
          <w:tab/>
        </w:r>
        <w:r w:rsidR="001D751D">
          <w:rPr>
            <w:noProof/>
            <w:webHidden/>
          </w:rPr>
          <w:fldChar w:fldCharType="begin"/>
        </w:r>
        <w:r w:rsidR="001D751D">
          <w:rPr>
            <w:noProof/>
            <w:webHidden/>
          </w:rPr>
          <w:instrText xml:space="preserve"> PAGEREF _Toc520387390 \h </w:instrText>
        </w:r>
        <w:r w:rsidR="001D751D">
          <w:rPr>
            <w:noProof/>
            <w:webHidden/>
          </w:rPr>
        </w:r>
        <w:r w:rsidR="001D751D">
          <w:rPr>
            <w:noProof/>
            <w:webHidden/>
          </w:rPr>
          <w:fldChar w:fldCharType="separate"/>
        </w:r>
        <w:r w:rsidR="00E077FB">
          <w:rPr>
            <w:noProof/>
            <w:webHidden/>
          </w:rPr>
          <w:t>5</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1" w:history="1">
        <w:r w:rsidR="001D751D" w:rsidRPr="00D8309C">
          <w:rPr>
            <w:rStyle w:val="Hypertextovodkaz"/>
            <w:rFonts w:ascii="Calibri" w:hAnsi="Calibri" w:cs="Calibri"/>
            <w:noProof/>
            <w:kern w:val="28"/>
          </w:rPr>
          <w:t>4</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ÚČEL A PŘEDMĚT PLNĚNÍ VEŘEJNÉ ZAKÁZKY</w:t>
        </w:r>
        <w:r w:rsidR="001D751D">
          <w:rPr>
            <w:noProof/>
            <w:webHidden/>
          </w:rPr>
          <w:tab/>
        </w:r>
        <w:r w:rsidR="001D751D">
          <w:rPr>
            <w:noProof/>
            <w:webHidden/>
          </w:rPr>
          <w:fldChar w:fldCharType="begin"/>
        </w:r>
        <w:r w:rsidR="001D751D">
          <w:rPr>
            <w:noProof/>
            <w:webHidden/>
          </w:rPr>
          <w:instrText xml:space="preserve"> PAGEREF _Toc520387391 \h </w:instrText>
        </w:r>
        <w:r w:rsidR="001D751D">
          <w:rPr>
            <w:noProof/>
            <w:webHidden/>
          </w:rPr>
        </w:r>
        <w:r w:rsidR="001D751D">
          <w:rPr>
            <w:noProof/>
            <w:webHidden/>
          </w:rPr>
          <w:fldChar w:fldCharType="separate"/>
        </w:r>
        <w:r w:rsidR="00E077FB">
          <w:rPr>
            <w:noProof/>
            <w:webHidden/>
          </w:rPr>
          <w:t>5</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2" w:history="1">
        <w:r w:rsidR="001D751D" w:rsidRPr="00D8309C">
          <w:rPr>
            <w:rStyle w:val="Hypertextovodkaz"/>
            <w:rFonts w:ascii="Calibri" w:hAnsi="Calibri" w:cs="Calibri"/>
            <w:noProof/>
            <w:kern w:val="28"/>
          </w:rPr>
          <w:t>5</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ZDROJE FINANCOVÁNÍ</w:t>
        </w:r>
        <w:r w:rsidR="001D751D">
          <w:rPr>
            <w:noProof/>
            <w:webHidden/>
          </w:rPr>
          <w:tab/>
        </w:r>
        <w:r w:rsidR="001D751D">
          <w:rPr>
            <w:noProof/>
            <w:webHidden/>
          </w:rPr>
          <w:fldChar w:fldCharType="begin"/>
        </w:r>
        <w:r w:rsidR="001D751D">
          <w:rPr>
            <w:noProof/>
            <w:webHidden/>
          </w:rPr>
          <w:instrText xml:space="preserve"> PAGEREF _Toc520387392 \h </w:instrText>
        </w:r>
        <w:r w:rsidR="001D751D">
          <w:rPr>
            <w:noProof/>
            <w:webHidden/>
          </w:rPr>
        </w:r>
        <w:r w:rsidR="001D751D">
          <w:rPr>
            <w:noProof/>
            <w:webHidden/>
          </w:rPr>
          <w:fldChar w:fldCharType="separate"/>
        </w:r>
        <w:r w:rsidR="00E077FB">
          <w:rPr>
            <w:noProof/>
            <w:webHidden/>
          </w:rPr>
          <w:t>6</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3" w:history="1">
        <w:r w:rsidR="001D751D" w:rsidRPr="00D8309C">
          <w:rPr>
            <w:rStyle w:val="Hypertextovodkaz"/>
            <w:rFonts w:ascii="Calibri" w:hAnsi="Calibri" w:cs="Calibri"/>
            <w:noProof/>
            <w:kern w:val="28"/>
          </w:rPr>
          <w:t>6</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OBSAH ZADÁVACÍ DOKUMENTACE</w:t>
        </w:r>
        <w:r w:rsidR="001D751D">
          <w:rPr>
            <w:noProof/>
            <w:webHidden/>
          </w:rPr>
          <w:tab/>
        </w:r>
        <w:r w:rsidR="001D751D">
          <w:rPr>
            <w:noProof/>
            <w:webHidden/>
          </w:rPr>
          <w:fldChar w:fldCharType="begin"/>
        </w:r>
        <w:r w:rsidR="001D751D">
          <w:rPr>
            <w:noProof/>
            <w:webHidden/>
          </w:rPr>
          <w:instrText xml:space="preserve"> PAGEREF _Toc520387393 \h </w:instrText>
        </w:r>
        <w:r w:rsidR="001D751D">
          <w:rPr>
            <w:noProof/>
            <w:webHidden/>
          </w:rPr>
        </w:r>
        <w:r w:rsidR="001D751D">
          <w:rPr>
            <w:noProof/>
            <w:webHidden/>
          </w:rPr>
          <w:fldChar w:fldCharType="separate"/>
        </w:r>
        <w:r w:rsidR="00E077FB">
          <w:rPr>
            <w:noProof/>
            <w:webHidden/>
          </w:rPr>
          <w:t>7</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4" w:history="1">
        <w:r w:rsidR="001D751D" w:rsidRPr="00D8309C">
          <w:rPr>
            <w:rStyle w:val="Hypertextovodkaz"/>
            <w:rFonts w:ascii="Calibri" w:hAnsi="Calibri" w:cs="Calibri"/>
            <w:noProof/>
            <w:kern w:val="28"/>
          </w:rPr>
          <w:t>7</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VYSVĚTLENÍ, ZMĚNY A DOPLNĚNÍ ZADÁVACÍ DOKUMENTACE</w:t>
        </w:r>
        <w:r w:rsidR="001D751D">
          <w:rPr>
            <w:noProof/>
            <w:webHidden/>
          </w:rPr>
          <w:tab/>
        </w:r>
        <w:r w:rsidR="001D751D">
          <w:rPr>
            <w:noProof/>
            <w:webHidden/>
          </w:rPr>
          <w:fldChar w:fldCharType="begin"/>
        </w:r>
        <w:r w:rsidR="001D751D">
          <w:rPr>
            <w:noProof/>
            <w:webHidden/>
          </w:rPr>
          <w:instrText xml:space="preserve"> PAGEREF _Toc520387394 \h </w:instrText>
        </w:r>
        <w:r w:rsidR="001D751D">
          <w:rPr>
            <w:noProof/>
            <w:webHidden/>
          </w:rPr>
        </w:r>
        <w:r w:rsidR="001D751D">
          <w:rPr>
            <w:noProof/>
            <w:webHidden/>
          </w:rPr>
          <w:fldChar w:fldCharType="separate"/>
        </w:r>
        <w:r w:rsidR="00E077FB">
          <w:rPr>
            <w:noProof/>
            <w:webHidden/>
          </w:rPr>
          <w:t>7</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5" w:history="1">
        <w:r w:rsidR="001D751D" w:rsidRPr="00D8309C">
          <w:rPr>
            <w:rStyle w:val="Hypertextovodkaz"/>
            <w:rFonts w:ascii="Calibri" w:hAnsi="Calibri" w:cs="Calibri"/>
            <w:noProof/>
            <w:kern w:val="28"/>
          </w:rPr>
          <w:t>8</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POŽADAVKY ZADAVATELE NA KVALIFIKACI</w:t>
        </w:r>
        <w:r w:rsidR="001D751D">
          <w:rPr>
            <w:noProof/>
            <w:webHidden/>
          </w:rPr>
          <w:tab/>
        </w:r>
        <w:r w:rsidR="001D751D">
          <w:rPr>
            <w:noProof/>
            <w:webHidden/>
          </w:rPr>
          <w:fldChar w:fldCharType="begin"/>
        </w:r>
        <w:r w:rsidR="001D751D">
          <w:rPr>
            <w:noProof/>
            <w:webHidden/>
          </w:rPr>
          <w:instrText xml:space="preserve"> PAGEREF _Toc520387395 \h </w:instrText>
        </w:r>
        <w:r w:rsidR="001D751D">
          <w:rPr>
            <w:noProof/>
            <w:webHidden/>
          </w:rPr>
        </w:r>
        <w:r w:rsidR="001D751D">
          <w:rPr>
            <w:noProof/>
            <w:webHidden/>
          </w:rPr>
          <w:fldChar w:fldCharType="separate"/>
        </w:r>
        <w:r w:rsidR="00E077FB">
          <w:rPr>
            <w:noProof/>
            <w:webHidden/>
          </w:rPr>
          <w:t>8</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6" w:history="1">
        <w:r w:rsidR="001D751D" w:rsidRPr="00D8309C">
          <w:rPr>
            <w:rStyle w:val="Hypertextovodkaz"/>
            <w:rFonts w:ascii="Calibri" w:hAnsi="Calibri" w:cs="Calibri"/>
            <w:noProof/>
            <w:kern w:val="28"/>
          </w:rPr>
          <w:t>9</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DALŠÍ INFORMACE/DOKUMENTY PŘEDKLÁDANÉ DODAVATELEM</w:t>
        </w:r>
        <w:r w:rsidR="001D751D">
          <w:rPr>
            <w:noProof/>
            <w:webHidden/>
          </w:rPr>
          <w:tab/>
        </w:r>
        <w:r w:rsidR="001D751D">
          <w:rPr>
            <w:noProof/>
            <w:webHidden/>
          </w:rPr>
          <w:fldChar w:fldCharType="begin"/>
        </w:r>
        <w:r w:rsidR="001D751D">
          <w:rPr>
            <w:noProof/>
            <w:webHidden/>
          </w:rPr>
          <w:instrText xml:space="preserve"> PAGEREF _Toc520387396 \h </w:instrText>
        </w:r>
        <w:r w:rsidR="001D751D">
          <w:rPr>
            <w:noProof/>
            <w:webHidden/>
          </w:rPr>
        </w:r>
        <w:r w:rsidR="001D751D">
          <w:rPr>
            <w:noProof/>
            <w:webHidden/>
          </w:rPr>
          <w:fldChar w:fldCharType="separate"/>
        </w:r>
        <w:r w:rsidR="00E077FB">
          <w:rPr>
            <w:noProof/>
            <w:webHidden/>
          </w:rPr>
          <w:t>20</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7" w:history="1">
        <w:r w:rsidR="001D751D" w:rsidRPr="00D8309C">
          <w:rPr>
            <w:rStyle w:val="Hypertextovodkaz"/>
            <w:rFonts w:ascii="Calibri" w:hAnsi="Calibri" w:cs="Calibri"/>
            <w:noProof/>
            <w:kern w:val="28"/>
          </w:rPr>
          <w:t>10</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JAZYK NABÍDEK</w:t>
        </w:r>
        <w:r w:rsidR="001D751D">
          <w:rPr>
            <w:noProof/>
            <w:webHidden/>
          </w:rPr>
          <w:tab/>
        </w:r>
        <w:r w:rsidR="001D751D">
          <w:rPr>
            <w:noProof/>
            <w:webHidden/>
          </w:rPr>
          <w:fldChar w:fldCharType="begin"/>
        </w:r>
        <w:r w:rsidR="001D751D">
          <w:rPr>
            <w:noProof/>
            <w:webHidden/>
          </w:rPr>
          <w:instrText xml:space="preserve"> PAGEREF _Toc520387397 \h </w:instrText>
        </w:r>
        <w:r w:rsidR="001D751D">
          <w:rPr>
            <w:noProof/>
            <w:webHidden/>
          </w:rPr>
        </w:r>
        <w:r w:rsidR="001D751D">
          <w:rPr>
            <w:noProof/>
            <w:webHidden/>
          </w:rPr>
          <w:fldChar w:fldCharType="separate"/>
        </w:r>
        <w:r w:rsidR="00E077FB">
          <w:rPr>
            <w:noProof/>
            <w:webHidden/>
          </w:rPr>
          <w:t>23</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8" w:history="1">
        <w:r w:rsidR="001D751D" w:rsidRPr="00D8309C">
          <w:rPr>
            <w:rStyle w:val="Hypertextovodkaz"/>
            <w:rFonts w:ascii="Calibri" w:hAnsi="Calibri" w:cs="Calibri"/>
            <w:noProof/>
            <w:kern w:val="28"/>
          </w:rPr>
          <w:t>11</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OBSAH A PODÁVÁNÍ NABÍDEK</w:t>
        </w:r>
        <w:r w:rsidR="001D751D">
          <w:rPr>
            <w:noProof/>
            <w:webHidden/>
          </w:rPr>
          <w:tab/>
        </w:r>
        <w:r w:rsidR="001D751D">
          <w:rPr>
            <w:noProof/>
            <w:webHidden/>
          </w:rPr>
          <w:fldChar w:fldCharType="begin"/>
        </w:r>
        <w:r w:rsidR="001D751D">
          <w:rPr>
            <w:noProof/>
            <w:webHidden/>
          </w:rPr>
          <w:instrText xml:space="preserve"> PAGEREF _Toc520387398 \h </w:instrText>
        </w:r>
        <w:r w:rsidR="001D751D">
          <w:rPr>
            <w:noProof/>
            <w:webHidden/>
          </w:rPr>
        </w:r>
        <w:r w:rsidR="001D751D">
          <w:rPr>
            <w:noProof/>
            <w:webHidden/>
          </w:rPr>
          <w:fldChar w:fldCharType="separate"/>
        </w:r>
        <w:r w:rsidR="00E077FB">
          <w:rPr>
            <w:noProof/>
            <w:webHidden/>
          </w:rPr>
          <w:t>23</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399" w:history="1">
        <w:r w:rsidR="001D751D" w:rsidRPr="00D8309C">
          <w:rPr>
            <w:rStyle w:val="Hypertextovodkaz"/>
            <w:rFonts w:ascii="Calibri" w:hAnsi="Calibri" w:cs="Calibri"/>
            <w:noProof/>
            <w:kern w:val="28"/>
          </w:rPr>
          <w:t>12</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POŽADAVKY NA ZPRACOVÁNÍ NABÍDKOVÉ CENY</w:t>
        </w:r>
        <w:r w:rsidR="001D751D">
          <w:rPr>
            <w:noProof/>
            <w:webHidden/>
          </w:rPr>
          <w:tab/>
        </w:r>
        <w:r w:rsidR="001D751D">
          <w:rPr>
            <w:noProof/>
            <w:webHidden/>
          </w:rPr>
          <w:fldChar w:fldCharType="begin"/>
        </w:r>
        <w:r w:rsidR="001D751D">
          <w:rPr>
            <w:noProof/>
            <w:webHidden/>
          </w:rPr>
          <w:instrText xml:space="preserve"> PAGEREF _Toc520387399 \h </w:instrText>
        </w:r>
        <w:r w:rsidR="001D751D">
          <w:rPr>
            <w:noProof/>
            <w:webHidden/>
          </w:rPr>
        </w:r>
        <w:r w:rsidR="001D751D">
          <w:rPr>
            <w:noProof/>
            <w:webHidden/>
          </w:rPr>
          <w:fldChar w:fldCharType="separate"/>
        </w:r>
        <w:r w:rsidR="00E077FB">
          <w:rPr>
            <w:noProof/>
            <w:webHidden/>
          </w:rPr>
          <w:t>25</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0" w:history="1">
        <w:r w:rsidR="001D751D" w:rsidRPr="00D8309C">
          <w:rPr>
            <w:rStyle w:val="Hypertextovodkaz"/>
            <w:rFonts w:ascii="Calibri" w:hAnsi="Calibri" w:cs="Calibri"/>
            <w:noProof/>
            <w:kern w:val="28"/>
          </w:rPr>
          <w:t>13</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VARIANTY NABÍDKY</w:t>
        </w:r>
        <w:r w:rsidR="001D751D">
          <w:rPr>
            <w:noProof/>
            <w:webHidden/>
          </w:rPr>
          <w:tab/>
        </w:r>
        <w:r w:rsidR="001D751D">
          <w:rPr>
            <w:noProof/>
            <w:webHidden/>
          </w:rPr>
          <w:fldChar w:fldCharType="begin"/>
        </w:r>
        <w:r w:rsidR="001D751D">
          <w:rPr>
            <w:noProof/>
            <w:webHidden/>
          </w:rPr>
          <w:instrText xml:space="preserve"> PAGEREF _Toc520387400 \h </w:instrText>
        </w:r>
        <w:r w:rsidR="001D751D">
          <w:rPr>
            <w:noProof/>
            <w:webHidden/>
          </w:rPr>
        </w:r>
        <w:r w:rsidR="001D751D">
          <w:rPr>
            <w:noProof/>
            <w:webHidden/>
          </w:rPr>
          <w:fldChar w:fldCharType="separate"/>
        </w:r>
        <w:r w:rsidR="00E077FB">
          <w:rPr>
            <w:noProof/>
            <w:webHidden/>
          </w:rPr>
          <w:t>25</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1" w:history="1">
        <w:r w:rsidR="001D751D" w:rsidRPr="00D8309C">
          <w:rPr>
            <w:rStyle w:val="Hypertextovodkaz"/>
            <w:rFonts w:ascii="Calibri" w:hAnsi="Calibri" w:cs="Calibri"/>
            <w:noProof/>
            <w:kern w:val="28"/>
          </w:rPr>
          <w:t>14</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OTEVÍRÁNÍ NABÍDEK</w:t>
        </w:r>
        <w:r w:rsidR="001D751D">
          <w:rPr>
            <w:noProof/>
            <w:webHidden/>
          </w:rPr>
          <w:tab/>
        </w:r>
        <w:r w:rsidR="001D751D">
          <w:rPr>
            <w:noProof/>
            <w:webHidden/>
          </w:rPr>
          <w:fldChar w:fldCharType="begin"/>
        </w:r>
        <w:r w:rsidR="001D751D">
          <w:rPr>
            <w:noProof/>
            <w:webHidden/>
          </w:rPr>
          <w:instrText xml:space="preserve"> PAGEREF _Toc520387401 \h </w:instrText>
        </w:r>
        <w:r w:rsidR="001D751D">
          <w:rPr>
            <w:noProof/>
            <w:webHidden/>
          </w:rPr>
        </w:r>
        <w:r w:rsidR="001D751D">
          <w:rPr>
            <w:noProof/>
            <w:webHidden/>
          </w:rPr>
          <w:fldChar w:fldCharType="separate"/>
        </w:r>
        <w:r w:rsidR="00E077FB">
          <w:rPr>
            <w:noProof/>
            <w:webHidden/>
          </w:rPr>
          <w:t>26</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2" w:history="1">
        <w:r w:rsidR="001D751D" w:rsidRPr="00D8309C">
          <w:rPr>
            <w:rStyle w:val="Hypertextovodkaz"/>
            <w:rFonts w:ascii="Calibri" w:hAnsi="Calibri" w:cs="Calibri"/>
            <w:noProof/>
            <w:kern w:val="28"/>
          </w:rPr>
          <w:t>15</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POSOUZENÍ SPLNĚNÍ PODMÍNEK ÚČASTI</w:t>
        </w:r>
        <w:r w:rsidR="001D751D">
          <w:rPr>
            <w:noProof/>
            <w:webHidden/>
          </w:rPr>
          <w:tab/>
        </w:r>
        <w:r w:rsidR="001D751D">
          <w:rPr>
            <w:noProof/>
            <w:webHidden/>
          </w:rPr>
          <w:fldChar w:fldCharType="begin"/>
        </w:r>
        <w:r w:rsidR="001D751D">
          <w:rPr>
            <w:noProof/>
            <w:webHidden/>
          </w:rPr>
          <w:instrText xml:space="preserve"> PAGEREF _Toc520387402 \h </w:instrText>
        </w:r>
        <w:r w:rsidR="001D751D">
          <w:rPr>
            <w:noProof/>
            <w:webHidden/>
          </w:rPr>
        </w:r>
        <w:r w:rsidR="001D751D">
          <w:rPr>
            <w:noProof/>
            <w:webHidden/>
          </w:rPr>
          <w:fldChar w:fldCharType="separate"/>
        </w:r>
        <w:r w:rsidR="00E077FB">
          <w:rPr>
            <w:noProof/>
            <w:webHidden/>
          </w:rPr>
          <w:t>26</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3" w:history="1">
        <w:r w:rsidR="001D751D" w:rsidRPr="00D8309C">
          <w:rPr>
            <w:rStyle w:val="Hypertextovodkaz"/>
            <w:rFonts w:ascii="Calibri" w:hAnsi="Calibri" w:cs="Calibri"/>
            <w:noProof/>
            <w:kern w:val="28"/>
          </w:rPr>
          <w:t>16</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HODNOCENÍ NABÍDEK</w:t>
        </w:r>
        <w:r w:rsidR="001D751D">
          <w:rPr>
            <w:noProof/>
            <w:webHidden/>
          </w:rPr>
          <w:tab/>
        </w:r>
        <w:r w:rsidR="001D751D">
          <w:rPr>
            <w:noProof/>
            <w:webHidden/>
          </w:rPr>
          <w:fldChar w:fldCharType="begin"/>
        </w:r>
        <w:r w:rsidR="001D751D">
          <w:rPr>
            <w:noProof/>
            <w:webHidden/>
          </w:rPr>
          <w:instrText xml:space="preserve"> PAGEREF _Toc520387403 \h </w:instrText>
        </w:r>
        <w:r w:rsidR="001D751D">
          <w:rPr>
            <w:noProof/>
            <w:webHidden/>
          </w:rPr>
        </w:r>
        <w:r w:rsidR="001D751D">
          <w:rPr>
            <w:noProof/>
            <w:webHidden/>
          </w:rPr>
          <w:fldChar w:fldCharType="separate"/>
        </w:r>
        <w:r w:rsidR="00E077FB">
          <w:rPr>
            <w:noProof/>
            <w:webHidden/>
          </w:rPr>
          <w:t>26</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4" w:history="1">
        <w:r w:rsidR="001D751D" w:rsidRPr="00D8309C">
          <w:rPr>
            <w:rStyle w:val="Hypertextovodkaz"/>
            <w:rFonts w:ascii="Calibri" w:hAnsi="Calibri" w:cs="Calibri"/>
            <w:noProof/>
            <w:kern w:val="28"/>
          </w:rPr>
          <w:t>17</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ZRUŠENÍ ZADÁVACÍHO ŘÍZENÍ</w:t>
        </w:r>
        <w:r w:rsidR="001D751D">
          <w:rPr>
            <w:noProof/>
            <w:webHidden/>
          </w:rPr>
          <w:tab/>
        </w:r>
        <w:r w:rsidR="001D751D">
          <w:rPr>
            <w:noProof/>
            <w:webHidden/>
          </w:rPr>
          <w:fldChar w:fldCharType="begin"/>
        </w:r>
        <w:r w:rsidR="001D751D">
          <w:rPr>
            <w:noProof/>
            <w:webHidden/>
          </w:rPr>
          <w:instrText xml:space="preserve"> PAGEREF _Toc520387404 \h </w:instrText>
        </w:r>
        <w:r w:rsidR="001D751D">
          <w:rPr>
            <w:noProof/>
            <w:webHidden/>
          </w:rPr>
        </w:r>
        <w:r w:rsidR="001D751D">
          <w:rPr>
            <w:noProof/>
            <w:webHidden/>
          </w:rPr>
          <w:fldChar w:fldCharType="separate"/>
        </w:r>
        <w:r w:rsidR="00E077FB">
          <w:rPr>
            <w:noProof/>
            <w:webHidden/>
          </w:rPr>
          <w:t>32</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5" w:history="1">
        <w:r w:rsidR="001D751D" w:rsidRPr="00D8309C">
          <w:rPr>
            <w:rStyle w:val="Hypertextovodkaz"/>
            <w:rFonts w:ascii="Calibri" w:hAnsi="Calibri" w:cs="Calibri"/>
            <w:noProof/>
            <w:kern w:val="28"/>
          </w:rPr>
          <w:t>18</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UZAVŘENÍ SMLOUVY</w:t>
        </w:r>
        <w:r w:rsidR="001D751D">
          <w:rPr>
            <w:noProof/>
            <w:webHidden/>
          </w:rPr>
          <w:tab/>
        </w:r>
        <w:r w:rsidR="001D751D">
          <w:rPr>
            <w:noProof/>
            <w:webHidden/>
          </w:rPr>
          <w:fldChar w:fldCharType="begin"/>
        </w:r>
        <w:r w:rsidR="001D751D">
          <w:rPr>
            <w:noProof/>
            <w:webHidden/>
          </w:rPr>
          <w:instrText xml:space="preserve"> PAGEREF _Toc520387405 \h </w:instrText>
        </w:r>
        <w:r w:rsidR="001D751D">
          <w:rPr>
            <w:noProof/>
            <w:webHidden/>
          </w:rPr>
        </w:r>
        <w:r w:rsidR="001D751D">
          <w:rPr>
            <w:noProof/>
            <w:webHidden/>
          </w:rPr>
          <w:fldChar w:fldCharType="separate"/>
        </w:r>
        <w:r w:rsidR="00E077FB">
          <w:rPr>
            <w:noProof/>
            <w:webHidden/>
          </w:rPr>
          <w:t>33</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6" w:history="1">
        <w:r w:rsidR="001D751D" w:rsidRPr="00D8309C">
          <w:rPr>
            <w:rStyle w:val="Hypertextovodkaz"/>
            <w:rFonts w:ascii="Calibri" w:hAnsi="Calibri" w:cs="Calibri"/>
            <w:noProof/>
            <w:kern w:val="28"/>
          </w:rPr>
          <w:t>19</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OCHRANA INFORMACÍ</w:t>
        </w:r>
        <w:r w:rsidR="001D751D">
          <w:rPr>
            <w:noProof/>
            <w:webHidden/>
          </w:rPr>
          <w:tab/>
        </w:r>
        <w:r w:rsidR="001D751D">
          <w:rPr>
            <w:noProof/>
            <w:webHidden/>
          </w:rPr>
          <w:fldChar w:fldCharType="begin"/>
        </w:r>
        <w:r w:rsidR="001D751D">
          <w:rPr>
            <w:noProof/>
            <w:webHidden/>
          </w:rPr>
          <w:instrText xml:space="preserve"> PAGEREF _Toc520387406 \h </w:instrText>
        </w:r>
        <w:r w:rsidR="001D751D">
          <w:rPr>
            <w:noProof/>
            <w:webHidden/>
          </w:rPr>
        </w:r>
        <w:r w:rsidR="001D751D">
          <w:rPr>
            <w:noProof/>
            <w:webHidden/>
          </w:rPr>
          <w:fldChar w:fldCharType="separate"/>
        </w:r>
        <w:r w:rsidR="00E077FB">
          <w:rPr>
            <w:noProof/>
            <w:webHidden/>
          </w:rPr>
          <w:t>35</w:t>
        </w:r>
        <w:r w:rsidR="001D751D">
          <w:rPr>
            <w:noProof/>
            <w:webHidden/>
          </w:rPr>
          <w:fldChar w:fldCharType="end"/>
        </w:r>
      </w:hyperlink>
    </w:p>
    <w:p w:rsidR="001D751D" w:rsidRDefault="009630D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0387407" w:history="1">
        <w:r w:rsidR="001D751D" w:rsidRPr="00D8309C">
          <w:rPr>
            <w:rStyle w:val="Hypertextovodkaz"/>
            <w:rFonts w:ascii="Calibri" w:hAnsi="Calibri" w:cs="Calibri"/>
            <w:noProof/>
            <w:kern w:val="28"/>
          </w:rPr>
          <w:t>20</w:t>
        </w:r>
        <w:r w:rsidR="001D751D">
          <w:rPr>
            <w:rFonts w:asciiTheme="minorHAnsi" w:eastAsiaTheme="minorEastAsia" w:hAnsiTheme="minorHAnsi" w:cstheme="minorBidi"/>
            <w:b w:val="0"/>
            <w:bCs w:val="0"/>
            <w:caps w:val="0"/>
            <w:noProof/>
            <w:sz w:val="22"/>
            <w:szCs w:val="22"/>
          </w:rPr>
          <w:tab/>
        </w:r>
        <w:r w:rsidR="001D751D" w:rsidRPr="00D8309C">
          <w:rPr>
            <w:rStyle w:val="Hypertextovodkaz"/>
            <w:rFonts w:ascii="Calibri" w:hAnsi="Calibri" w:cs="Calibri"/>
            <w:noProof/>
            <w:kern w:val="28"/>
          </w:rPr>
          <w:t>PŘÍLOHY TĚCHTO POKYNŮ</w:t>
        </w:r>
        <w:r w:rsidR="001D751D">
          <w:rPr>
            <w:noProof/>
            <w:webHidden/>
          </w:rPr>
          <w:tab/>
        </w:r>
        <w:r w:rsidR="001D751D">
          <w:rPr>
            <w:noProof/>
            <w:webHidden/>
          </w:rPr>
          <w:fldChar w:fldCharType="begin"/>
        </w:r>
        <w:r w:rsidR="001D751D">
          <w:rPr>
            <w:noProof/>
            <w:webHidden/>
          </w:rPr>
          <w:instrText xml:space="preserve"> PAGEREF _Toc520387407 \h </w:instrText>
        </w:r>
        <w:r w:rsidR="001D751D">
          <w:rPr>
            <w:noProof/>
            <w:webHidden/>
          </w:rPr>
        </w:r>
        <w:r w:rsidR="001D751D">
          <w:rPr>
            <w:noProof/>
            <w:webHidden/>
          </w:rPr>
          <w:fldChar w:fldCharType="separate"/>
        </w:r>
        <w:r w:rsidR="00E077FB">
          <w:rPr>
            <w:noProof/>
            <w:webHidden/>
          </w:rPr>
          <w:t>35</w:t>
        </w:r>
        <w:r w:rsidR="001D751D">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0387388"/>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E077FB" w:rsidRPr="002C060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0387389"/>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1D78F1" w:rsidRDefault="0009238B" w:rsidP="000069FF">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AF755D">
        <w:rPr>
          <w:rFonts w:ascii="Calibri" w:hAnsi="Calibri" w:cs="Calibri"/>
          <w:b/>
          <w:sz w:val="20"/>
          <w:szCs w:val="20"/>
        </w:rPr>
        <w:t>Ing. Mojmír</w:t>
      </w:r>
      <w:r w:rsidRPr="00AF755D">
        <w:rPr>
          <w:rFonts w:ascii="Calibri" w:hAnsi="Calibri" w:cs="Calibri"/>
          <w:b/>
          <w:sz w:val="20"/>
          <w:szCs w:val="20"/>
        </w:rPr>
        <w:t>em</w:t>
      </w:r>
      <w:r w:rsidR="006F3707" w:rsidRPr="00AF755D">
        <w:rPr>
          <w:rFonts w:ascii="Calibri" w:hAnsi="Calibri" w:cs="Calibri"/>
          <w:b/>
          <w:sz w:val="20"/>
          <w:szCs w:val="20"/>
        </w:rPr>
        <w:t xml:space="preserve"> Nejezchleb</w:t>
      </w:r>
      <w:r w:rsidRPr="00AF755D">
        <w:rPr>
          <w:rFonts w:ascii="Calibri" w:hAnsi="Calibri" w:cs="Calibri"/>
          <w:b/>
          <w:sz w:val="20"/>
          <w:szCs w:val="20"/>
        </w:rPr>
        <w:t>em</w:t>
      </w:r>
      <w:r w:rsidR="006F3707" w:rsidRPr="00AF755D">
        <w:rPr>
          <w:rFonts w:ascii="Calibri" w:hAnsi="Calibri" w:cs="Calibri"/>
          <w:sz w:val="20"/>
          <w:szCs w:val="20"/>
        </w:rPr>
        <w:t>, náměstk</w:t>
      </w:r>
      <w:r w:rsidRPr="00AF755D">
        <w:rPr>
          <w:rFonts w:ascii="Calibri" w:hAnsi="Calibri" w:cs="Calibri"/>
          <w:sz w:val="20"/>
          <w:szCs w:val="20"/>
        </w:rPr>
        <w:t>em</w:t>
      </w:r>
      <w:r w:rsidR="006F3707" w:rsidRPr="00AF755D">
        <w:rPr>
          <w:rFonts w:ascii="Calibri" w:hAnsi="Calibri" w:cs="Calibri"/>
          <w:sz w:val="20"/>
          <w:szCs w:val="20"/>
        </w:rPr>
        <w:t xml:space="preserve"> generálního ředitele pro modernizaci </w:t>
      </w:r>
      <w:r w:rsidRPr="00AF755D">
        <w:rPr>
          <w:rFonts w:ascii="Calibri" w:hAnsi="Calibri" w:cs="Calibri"/>
          <w:sz w:val="20"/>
          <w:szCs w:val="20"/>
        </w:rPr>
        <w:t xml:space="preserve">dráhy, </w:t>
      </w:r>
      <w:r w:rsidR="006F3707" w:rsidRPr="00AF755D">
        <w:rPr>
          <w:rFonts w:ascii="Calibri" w:hAnsi="Calibri" w:cs="Calibri"/>
          <w:sz w:val="20"/>
          <w:szCs w:val="20"/>
        </w:rPr>
        <w:t xml:space="preserve">na základě „Pověření“ č. </w:t>
      </w:r>
      <w:r w:rsidR="001D78F1" w:rsidRPr="00AF755D">
        <w:rPr>
          <w:rFonts w:ascii="Calibri" w:hAnsi="Calibri" w:cs="Calibri"/>
          <w:sz w:val="20"/>
          <w:szCs w:val="20"/>
          <w:lang w:val="cs-CZ"/>
        </w:rPr>
        <w:t>2372</w:t>
      </w:r>
      <w:r w:rsidR="006F3707" w:rsidRPr="00AF755D">
        <w:rPr>
          <w:rFonts w:ascii="Calibri" w:hAnsi="Calibri" w:cs="Calibri"/>
          <w:sz w:val="20"/>
          <w:szCs w:val="20"/>
        </w:rPr>
        <w:t xml:space="preserve"> ze dne </w:t>
      </w:r>
      <w:proofErr w:type="gramStart"/>
      <w:r w:rsidR="001D78F1" w:rsidRPr="00AF755D">
        <w:rPr>
          <w:rFonts w:ascii="Calibri" w:hAnsi="Calibri" w:cs="Calibri"/>
          <w:sz w:val="20"/>
          <w:szCs w:val="20"/>
          <w:lang w:val="cs-CZ"/>
        </w:rPr>
        <w:t>26</w:t>
      </w:r>
      <w:r w:rsidR="006F3707" w:rsidRPr="00AF755D">
        <w:rPr>
          <w:rFonts w:ascii="Calibri" w:hAnsi="Calibri" w:cs="Calibri"/>
          <w:sz w:val="20"/>
          <w:szCs w:val="20"/>
        </w:rPr>
        <w:t>.0</w:t>
      </w:r>
      <w:r w:rsidR="001D78F1" w:rsidRPr="00AF755D">
        <w:rPr>
          <w:rFonts w:ascii="Calibri" w:hAnsi="Calibri" w:cs="Calibri"/>
          <w:sz w:val="20"/>
          <w:szCs w:val="20"/>
          <w:lang w:val="cs-CZ"/>
        </w:rPr>
        <w:t>2</w:t>
      </w:r>
      <w:r w:rsidR="006F3707" w:rsidRPr="00AF755D">
        <w:rPr>
          <w:rFonts w:ascii="Calibri" w:hAnsi="Calibri" w:cs="Calibri"/>
          <w:sz w:val="20"/>
          <w:szCs w:val="20"/>
        </w:rPr>
        <w:t>.201</w:t>
      </w:r>
      <w:r w:rsidR="001D78F1" w:rsidRPr="00AF755D">
        <w:rPr>
          <w:rFonts w:ascii="Calibri" w:hAnsi="Calibri" w:cs="Calibri"/>
          <w:sz w:val="20"/>
          <w:szCs w:val="20"/>
          <w:lang w:val="cs-CZ"/>
        </w:rPr>
        <w:t>8</w:t>
      </w:r>
      <w:proofErr w:type="gramEnd"/>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20387390"/>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 xml:space="preserve">Veškerá </w:t>
      </w:r>
      <w:r w:rsidR="000963DF">
        <w:rPr>
          <w:rFonts w:ascii="Calibri" w:hAnsi="Calibri" w:cs="Calibri"/>
          <w:sz w:val="20"/>
          <w:szCs w:val="20"/>
        </w:rPr>
        <w:t>písemná</w:t>
      </w:r>
      <w:r w:rsidR="000963DF" w:rsidRPr="00C071BD">
        <w:rPr>
          <w:rFonts w:ascii="Calibri" w:hAnsi="Calibri" w:cs="Calibri"/>
          <w:sz w:val="20"/>
          <w:szCs w:val="20"/>
        </w:rPr>
        <w:t xml:space="preserve"> </w:t>
      </w:r>
      <w:r w:rsidR="006E6798" w:rsidRPr="00C071BD">
        <w:rPr>
          <w:rFonts w:ascii="Calibri" w:hAnsi="Calibri" w:cs="Calibri"/>
          <w:sz w:val="20"/>
          <w:szCs w:val="20"/>
        </w:rPr>
        <w:t>komunikace mezi zadavatelem a dodavateli v zadávacím řízení musí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w:t>
      </w:r>
      <w:r w:rsidR="000963DF">
        <w:rPr>
          <w:rFonts w:ascii="Calibri" w:hAnsi="Calibri" w:cs="Calibri"/>
          <w:sz w:val="20"/>
          <w:szCs w:val="20"/>
        </w:rPr>
        <w:t xml:space="preserve">probíhat </w:t>
      </w:r>
      <w:r w:rsidR="006E6798" w:rsidRPr="00C071BD">
        <w:rPr>
          <w:rFonts w:ascii="Calibri" w:hAnsi="Calibri" w:cs="Calibri"/>
          <w:sz w:val="20"/>
          <w:szCs w:val="20"/>
        </w:rPr>
        <w:t>pouze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AF755D" w:rsidRPr="00AF755D" w:rsidRDefault="00AF755D" w:rsidP="00AF755D">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Pr>
          <w:rFonts w:ascii="Calibri" w:hAnsi="Calibri" w:cs="Calibri"/>
          <w:sz w:val="20"/>
          <w:szCs w:val="20"/>
          <w:lang w:val="cs-CZ"/>
        </w:rPr>
        <w:t xml:space="preserve"> </w:t>
      </w:r>
      <w:r>
        <w:rPr>
          <w:rFonts w:ascii="Calibri" w:hAnsi="Calibri" w:cs="Calibri"/>
          <w:sz w:val="20"/>
          <w:szCs w:val="20"/>
        </w:rPr>
        <w:t xml:space="preserve">osobou </w:t>
      </w:r>
      <w:r>
        <w:rPr>
          <w:rFonts w:ascii="Calibri" w:hAnsi="Calibri" w:cs="Calibri"/>
          <w:sz w:val="20"/>
          <w:szCs w:val="20"/>
          <w:lang w:val="cs-CZ"/>
        </w:rPr>
        <w:t xml:space="preserve">zadavatele </w:t>
      </w:r>
      <w:r>
        <w:rPr>
          <w:rFonts w:ascii="Calibri" w:hAnsi="Calibri" w:cs="Calibri"/>
          <w:sz w:val="20"/>
          <w:szCs w:val="20"/>
        </w:rPr>
        <w:t xml:space="preserve">pro zadávací řízení je: </w:t>
      </w:r>
      <w:r w:rsidRPr="008E3F2F">
        <w:rPr>
          <w:rFonts w:ascii="Calibri" w:hAnsi="Calibri" w:cs="Calibri"/>
          <w:sz w:val="20"/>
          <w:szCs w:val="20"/>
        </w:rPr>
        <w:t xml:space="preserve"> Kateřina </w:t>
      </w:r>
      <w:r>
        <w:rPr>
          <w:rFonts w:ascii="Calibri" w:hAnsi="Calibri" w:cs="Calibri"/>
          <w:sz w:val="20"/>
          <w:szCs w:val="20"/>
          <w:lang w:val="cs-CZ"/>
        </w:rPr>
        <w:t>Příleská,</w:t>
      </w:r>
    </w:p>
    <w:p w:rsidR="00AF755D" w:rsidRDefault="00AF755D" w:rsidP="00AF755D">
      <w:pPr>
        <w:pStyle w:val="Zkladntext"/>
        <w:widowControl/>
        <w:spacing w:line="240" w:lineRule="auto"/>
        <w:ind w:left="1418"/>
        <w:jc w:val="both"/>
        <w:rPr>
          <w:rFonts w:ascii="Calibri" w:hAnsi="Calibri"/>
          <w:sz w:val="20"/>
          <w:lang w:val="cs-CZ"/>
        </w:rPr>
      </w:pPr>
      <w:r>
        <w:rPr>
          <w:rFonts w:ascii="Calibri" w:hAnsi="Calibri" w:cs="Calibri"/>
          <w:sz w:val="20"/>
          <w:szCs w:val="20"/>
        </w:rPr>
        <w:t>e-mail:</w:t>
      </w:r>
      <w:r>
        <w:rPr>
          <w:rFonts w:ascii="Calibri" w:hAnsi="Calibri" w:cs="Calibri"/>
          <w:sz w:val="20"/>
          <w:szCs w:val="20"/>
          <w:lang w:val="cs-CZ"/>
        </w:rPr>
        <w:t xml:space="preserve"> </w:t>
      </w:r>
      <w:hyperlink r:id="rId10" w:history="1">
        <w:r w:rsidRPr="00C550E6">
          <w:rPr>
            <w:rStyle w:val="Hypertextovodkaz"/>
            <w:rFonts w:ascii="Calibri" w:hAnsi="Calibri" w:cs="Calibri"/>
            <w:sz w:val="20"/>
            <w:szCs w:val="20"/>
            <w:lang w:val="cs-CZ"/>
          </w:rPr>
          <w:t>Prileska</w:t>
        </w:r>
        <w:r w:rsidRPr="00C550E6">
          <w:rPr>
            <w:rStyle w:val="Hypertextovodkaz"/>
            <w:rFonts w:ascii="Calibri" w:hAnsi="Calibri" w:cs="Calibri"/>
            <w:sz w:val="20"/>
            <w:szCs w:val="20"/>
          </w:rPr>
          <w:t>@szdc.cz</w:t>
        </w:r>
      </w:hyperlink>
    </w:p>
    <w:p w:rsidR="00AF755D" w:rsidRDefault="00AF755D" w:rsidP="00AF755D">
      <w:pPr>
        <w:pStyle w:val="Zkladntext"/>
        <w:widowControl/>
        <w:spacing w:line="240" w:lineRule="auto"/>
        <w:ind w:left="1418"/>
        <w:jc w:val="both"/>
        <w:rPr>
          <w:rFonts w:ascii="Calibri" w:hAnsi="Calibri" w:cs="Calibri"/>
          <w:sz w:val="20"/>
          <w:szCs w:val="20"/>
          <w:lang w:val="cs-CZ"/>
        </w:rPr>
      </w:pPr>
      <w:r>
        <w:rPr>
          <w:rFonts w:ascii="Calibri" w:hAnsi="Calibri"/>
          <w:sz w:val="20"/>
        </w:rPr>
        <w:t>adresa</w:t>
      </w:r>
      <w:r>
        <w:rPr>
          <w:rFonts w:ascii="Calibri" w:hAnsi="Calibri"/>
          <w:sz w:val="20"/>
          <w:lang w:val="cs-CZ"/>
        </w:rPr>
        <w:t>:</w:t>
      </w:r>
      <w:r>
        <w:rPr>
          <w:rFonts w:ascii="Calibri" w:hAnsi="Calibri"/>
          <w:sz w:val="20"/>
        </w:rPr>
        <w:t xml:space="preserve"> </w:t>
      </w:r>
      <w:r w:rsidRPr="00300BBC">
        <w:rPr>
          <w:rFonts w:ascii="Calibri" w:hAnsi="Calibri" w:cs="Calibri"/>
          <w:sz w:val="20"/>
          <w:szCs w:val="20"/>
        </w:rPr>
        <w:t>Správa železniční dopravní cesty, státní organizace</w:t>
      </w:r>
    </w:p>
    <w:p w:rsidR="00AF755D" w:rsidRDefault="00AF755D" w:rsidP="00AF755D">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lang w:val="cs-CZ"/>
        </w:rPr>
        <w:t xml:space="preserve">              </w:t>
      </w:r>
      <w:r w:rsidRPr="00300BBC">
        <w:rPr>
          <w:rFonts w:ascii="Calibri" w:hAnsi="Calibri" w:cs="Calibri"/>
          <w:sz w:val="20"/>
          <w:szCs w:val="20"/>
        </w:rPr>
        <w:t xml:space="preserve">Stavební správa </w:t>
      </w:r>
      <w:proofErr w:type="spellStart"/>
      <w:r w:rsidR="00917255">
        <w:rPr>
          <w:rFonts w:ascii="Calibri" w:hAnsi="Calibri" w:cs="Calibri"/>
          <w:sz w:val="20"/>
          <w:szCs w:val="20"/>
          <w:lang w:val="en-US"/>
        </w:rPr>
        <w:t>východ</w:t>
      </w:r>
      <w:proofErr w:type="spellEnd"/>
    </w:p>
    <w:p w:rsidR="00AF755D" w:rsidRPr="00C7266E" w:rsidRDefault="00AF755D" w:rsidP="00AF755D">
      <w:pPr>
        <w:pStyle w:val="Zkladntext"/>
        <w:widowControl/>
        <w:spacing w:line="240" w:lineRule="auto"/>
        <w:ind w:left="1418"/>
        <w:jc w:val="both"/>
        <w:rPr>
          <w:rFonts w:ascii="Calibri" w:hAnsi="Calibri"/>
          <w:sz w:val="20"/>
          <w:lang w:val="cs-CZ"/>
        </w:rPr>
      </w:pPr>
      <w:r>
        <w:rPr>
          <w:rFonts w:ascii="Calibri" w:hAnsi="Calibri" w:cs="Calibri"/>
          <w:sz w:val="20"/>
          <w:szCs w:val="20"/>
          <w:lang w:val="en-US"/>
        </w:rPr>
        <w:t xml:space="preserve">             </w:t>
      </w:r>
      <w:r w:rsidRPr="002541EC">
        <w:rPr>
          <w:rFonts w:ascii="Calibri" w:hAnsi="Calibri" w:cs="Calibri"/>
          <w:sz w:val="20"/>
          <w:szCs w:val="20"/>
        </w:rPr>
        <w:t xml:space="preserve"> Nerudova 1, 77</w:t>
      </w:r>
      <w:r>
        <w:rPr>
          <w:rFonts w:ascii="Calibri" w:hAnsi="Calibri" w:cs="Calibri"/>
          <w:sz w:val="20"/>
          <w:szCs w:val="20"/>
          <w:lang w:val="cs-CZ"/>
        </w:rPr>
        <w:t>9 00</w:t>
      </w:r>
      <w:r w:rsidRPr="002541EC">
        <w:rPr>
          <w:rFonts w:ascii="Calibri" w:hAnsi="Calibri" w:cs="Calibri"/>
          <w:sz w:val="20"/>
          <w:szCs w:val="20"/>
        </w:rPr>
        <w:t xml:space="preserve">  Olomouc</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0387391"/>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407C92" w:rsidRDefault="00AF755D" w:rsidP="00407C92">
      <w:pPr>
        <w:pStyle w:val="Zkladntext"/>
        <w:spacing w:line="240" w:lineRule="auto"/>
        <w:ind w:left="1418"/>
        <w:jc w:val="both"/>
        <w:rPr>
          <w:rFonts w:ascii="Calibri" w:hAnsi="Calibri" w:cs="Calibri"/>
          <w:sz w:val="20"/>
          <w:szCs w:val="20"/>
          <w:lang w:val="cs-CZ"/>
        </w:rPr>
      </w:pPr>
      <w:r w:rsidRPr="00CC58BC">
        <w:rPr>
          <w:rFonts w:ascii="Calibri" w:hAnsi="Calibri" w:cs="Calibri"/>
          <w:sz w:val="20"/>
          <w:szCs w:val="20"/>
          <w:lang w:val="cs-CZ"/>
        </w:rPr>
        <w:t>Zpracování dalšího stupně dokumentace za účelem pokračování přípravy stavby.</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C030C9" w:rsidRDefault="00C030C9" w:rsidP="00DB0FD3">
      <w:pPr>
        <w:pStyle w:val="Odstavecseseznamem"/>
        <w:ind w:left="1069"/>
        <w:rPr>
          <w:rFonts w:ascii="Calibri" w:hAnsi="Calibri" w:cs="Calibri"/>
          <w:sz w:val="20"/>
          <w:szCs w:val="20"/>
        </w:rPr>
      </w:pPr>
    </w:p>
    <w:p w:rsidR="00C030C9" w:rsidRDefault="00C030C9" w:rsidP="00C030C9">
      <w:pPr>
        <w:ind w:left="1418"/>
        <w:jc w:val="both"/>
        <w:rPr>
          <w:rFonts w:ascii="Calibri" w:hAnsi="Calibri" w:cs="Arial"/>
          <w:sz w:val="20"/>
          <w:szCs w:val="20"/>
        </w:rPr>
      </w:pPr>
      <w:r w:rsidRPr="00DB0FD3">
        <w:rPr>
          <w:rFonts w:ascii="Calibri" w:hAnsi="Calibri" w:cs="Arial"/>
          <w:sz w:val="20"/>
          <w:szCs w:val="20"/>
        </w:rPr>
        <w:t>Předmětem plnění je aktualizace již zpracované dokumentace pro územní řízení pro obě etapy včetně případného dopracování nově vzniklých požadavků na koncepci stavby a včetně veřejnoprávního projednání, zajištění všech podkladů k  podání samostatných žádostí pro územní řízení minimálně pro dále uvedené 2 etapy</w:t>
      </w:r>
      <w:r w:rsidRPr="004351BB">
        <w:rPr>
          <w:rFonts w:ascii="Calibri" w:hAnsi="Calibri" w:cs="Arial"/>
          <w:sz w:val="20"/>
          <w:szCs w:val="20"/>
        </w:rPr>
        <w:t xml:space="preserve"> samostatně, z nichž jedna etapa bude řešit přednostně samostatně lokalitu </w:t>
      </w:r>
      <w:proofErr w:type="spellStart"/>
      <w:r w:rsidRPr="004351BB">
        <w:rPr>
          <w:rFonts w:ascii="Calibri" w:hAnsi="Calibri" w:cs="Arial"/>
          <w:sz w:val="20"/>
          <w:szCs w:val="20"/>
        </w:rPr>
        <w:t>Lipovka</w:t>
      </w:r>
      <w:proofErr w:type="spellEnd"/>
      <w:r w:rsidRPr="004351BB">
        <w:rPr>
          <w:rFonts w:ascii="Calibri" w:hAnsi="Calibri" w:cs="Arial"/>
          <w:sz w:val="20"/>
          <w:szCs w:val="20"/>
        </w:rPr>
        <w:t>, jak je uvedeno ve zpracované DUR a v pořadí jak bude umožňovat územně plánovací dokumentace jednotlivých obcí. Součástí rozdělené dokumentace bude koordinace všech stupňů a etap dokumentace a řízení se souvisejícími stavbami a to především s následujícími stavbami:</w:t>
      </w:r>
    </w:p>
    <w:p w:rsidR="00C030C9" w:rsidRDefault="00C030C9" w:rsidP="00C030C9">
      <w:pPr>
        <w:ind w:left="1418"/>
        <w:jc w:val="both"/>
        <w:rPr>
          <w:rFonts w:ascii="Calibri" w:hAnsi="Calibri" w:cs="Arial"/>
          <w:sz w:val="20"/>
          <w:szCs w:val="20"/>
        </w:rPr>
      </w:pPr>
    </w:p>
    <w:p w:rsidR="00C030C9" w:rsidRPr="00C030C9" w:rsidRDefault="00C030C9" w:rsidP="00C030C9">
      <w:pPr>
        <w:pStyle w:val="Odstavecseseznamem"/>
        <w:numPr>
          <w:ilvl w:val="0"/>
          <w:numId w:val="34"/>
        </w:numPr>
        <w:jc w:val="both"/>
        <w:rPr>
          <w:rFonts w:ascii="Calibri" w:hAnsi="Calibri" w:cs="Arial"/>
          <w:sz w:val="20"/>
          <w:szCs w:val="20"/>
        </w:rPr>
      </w:pPr>
      <w:r w:rsidRPr="00C030C9">
        <w:rPr>
          <w:rFonts w:ascii="Calibri" w:hAnsi="Calibri" w:cs="Arial"/>
          <w:sz w:val="20"/>
          <w:szCs w:val="20"/>
        </w:rPr>
        <w:t xml:space="preserve">Zvýšení kapacity trati Týniště </w:t>
      </w:r>
      <w:proofErr w:type="spellStart"/>
      <w:proofErr w:type="gramStart"/>
      <w:r w:rsidRPr="00C030C9">
        <w:rPr>
          <w:rFonts w:ascii="Calibri" w:hAnsi="Calibri" w:cs="Arial"/>
          <w:sz w:val="20"/>
          <w:szCs w:val="20"/>
        </w:rPr>
        <w:t>n.O</w:t>
      </w:r>
      <w:proofErr w:type="spellEnd"/>
      <w:r w:rsidRPr="00C030C9">
        <w:rPr>
          <w:rFonts w:ascii="Calibri" w:hAnsi="Calibri" w:cs="Arial"/>
          <w:sz w:val="20"/>
          <w:szCs w:val="20"/>
        </w:rPr>
        <w:t>.</w:t>
      </w:r>
      <w:proofErr w:type="gramEnd"/>
      <w:r w:rsidRPr="00C030C9">
        <w:rPr>
          <w:rFonts w:ascii="Calibri" w:hAnsi="Calibri" w:cs="Arial"/>
          <w:sz w:val="20"/>
          <w:szCs w:val="20"/>
        </w:rPr>
        <w:t>-Častolovice-Solnice, 3.část (investor SŽDC)</w:t>
      </w:r>
    </w:p>
    <w:p w:rsidR="00C030C9" w:rsidRPr="00C030C9" w:rsidRDefault="00C030C9" w:rsidP="00C030C9">
      <w:pPr>
        <w:pStyle w:val="Odstavecseseznamem"/>
        <w:numPr>
          <w:ilvl w:val="0"/>
          <w:numId w:val="34"/>
        </w:numPr>
        <w:jc w:val="both"/>
        <w:rPr>
          <w:rFonts w:ascii="Calibri" w:hAnsi="Calibri" w:cs="Arial"/>
          <w:sz w:val="20"/>
          <w:szCs w:val="20"/>
        </w:rPr>
      </w:pPr>
      <w:r w:rsidRPr="00C030C9">
        <w:rPr>
          <w:rFonts w:ascii="Calibri" w:hAnsi="Calibri" w:cs="Arial"/>
          <w:sz w:val="20"/>
          <w:szCs w:val="20"/>
        </w:rPr>
        <w:t xml:space="preserve">Zvýšení kapacity trati Týniště </w:t>
      </w:r>
      <w:proofErr w:type="spellStart"/>
      <w:proofErr w:type="gramStart"/>
      <w:r w:rsidRPr="00C030C9">
        <w:rPr>
          <w:rFonts w:ascii="Calibri" w:hAnsi="Calibri" w:cs="Arial"/>
          <w:sz w:val="20"/>
          <w:szCs w:val="20"/>
        </w:rPr>
        <w:t>n.O</w:t>
      </w:r>
      <w:proofErr w:type="spellEnd"/>
      <w:r w:rsidRPr="00C030C9">
        <w:rPr>
          <w:rFonts w:ascii="Calibri" w:hAnsi="Calibri" w:cs="Arial"/>
          <w:sz w:val="20"/>
          <w:szCs w:val="20"/>
        </w:rPr>
        <w:t>.</w:t>
      </w:r>
      <w:proofErr w:type="gramEnd"/>
      <w:r w:rsidRPr="00C030C9">
        <w:rPr>
          <w:rFonts w:ascii="Calibri" w:hAnsi="Calibri" w:cs="Arial"/>
          <w:sz w:val="20"/>
          <w:szCs w:val="20"/>
        </w:rPr>
        <w:t>-Častolovice-Solnice, 5.část (investor SŽDC)</w:t>
      </w:r>
    </w:p>
    <w:p w:rsidR="00C030C9" w:rsidRPr="00C030C9" w:rsidRDefault="00C030C9" w:rsidP="00C030C9">
      <w:pPr>
        <w:pStyle w:val="Odstavecseseznamem"/>
        <w:numPr>
          <w:ilvl w:val="0"/>
          <w:numId w:val="34"/>
        </w:numPr>
        <w:jc w:val="both"/>
        <w:rPr>
          <w:rFonts w:ascii="Calibri" w:hAnsi="Calibri" w:cs="Arial"/>
          <w:sz w:val="20"/>
          <w:szCs w:val="20"/>
        </w:rPr>
      </w:pPr>
      <w:r w:rsidRPr="00C030C9">
        <w:rPr>
          <w:rFonts w:ascii="Calibri" w:hAnsi="Calibri" w:cs="Arial"/>
          <w:sz w:val="20"/>
          <w:szCs w:val="20"/>
        </w:rPr>
        <w:t>Rozvoj centrální průmyslové zóny a dopravní infrastruktury Solnice – Kvasiny (investor Královéhradecký kraj)</w:t>
      </w:r>
    </w:p>
    <w:p w:rsidR="0030448D" w:rsidRDefault="0030448D" w:rsidP="0030448D">
      <w:pPr>
        <w:pStyle w:val="Odstavecseseznamem"/>
        <w:ind w:left="1069"/>
        <w:rPr>
          <w:rFonts w:ascii="Calibri" w:hAnsi="Calibri" w:cs="Calibri"/>
          <w:sz w:val="20"/>
          <w:szCs w:val="20"/>
        </w:rPr>
      </w:pPr>
    </w:p>
    <w:p w:rsidR="004351BB" w:rsidRDefault="004D1DAB" w:rsidP="004351BB">
      <w:pPr>
        <w:pStyle w:val="Odstavecseseznamem"/>
        <w:ind w:left="1418"/>
        <w:jc w:val="both"/>
        <w:rPr>
          <w:rFonts w:ascii="Calibri" w:hAnsi="Calibri" w:cs="Arial"/>
          <w:sz w:val="20"/>
          <w:szCs w:val="20"/>
        </w:rPr>
      </w:pPr>
      <w:r w:rsidRPr="00D52F4F">
        <w:rPr>
          <w:rFonts w:ascii="Calibri" w:hAnsi="Calibri" w:cs="Arial"/>
          <w:sz w:val="20"/>
          <w:szCs w:val="20"/>
        </w:rPr>
        <w:t xml:space="preserve">Předmětem zakázky je zpracování </w:t>
      </w:r>
      <w:r w:rsidR="006E1FB8" w:rsidRPr="00D52F4F">
        <w:rPr>
          <w:rFonts w:ascii="Calibri" w:hAnsi="Calibri" w:cs="Arial"/>
          <w:sz w:val="20"/>
          <w:szCs w:val="20"/>
        </w:rPr>
        <w:t xml:space="preserve">projektové </w:t>
      </w:r>
      <w:r w:rsidRPr="00D52F4F">
        <w:rPr>
          <w:rFonts w:ascii="Calibri" w:hAnsi="Calibri" w:cs="Arial"/>
          <w:sz w:val="20"/>
          <w:szCs w:val="20"/>
        </w:rPr>
        <w:t>dokumentace stavby pro</w:t>
      </w:r>
      <w:r w:rsidR="00C73065">
        <w:rPr>
          <w:rFonts w:ascii="Calibri" w:hAnsi="Calibri" w:cs="Arial"/>
          <w:sz w:val="20"/>
          <w:szCs w:val="20"/>
        </w:rPr>
        <w:t xml:space="preserve"> </w:t>
      </w:r>
      <w:r w:rsidR="00C73065" w:rsidRPr="004351BB">
        <w:rPr>
          <w:rFonts w:ascii="Calibri" w:hAnsi="Calibri" w:cs="Arial"/>
          <w:b/>
          <w:sz w:val="20"/>
          <w:szCs w:val="20"/>
        </w:rPr>
        <w:t>2 samostatné etapy</w:t>
      </w:r>
      <w:r w:rsidR="00C73065">
        <w:rPr>
          <w:rFonts w:ascii="Calibri" w:hAnsi="Calibri" w:cs="Arial"/>
          <w:sz w:val="20"/>
          <w:szCs w:val="20"/>
        </w:rPr>
        <w:t xml:space="preserve"> v souladu s rozdělenou DUR, </w:t>
      </w:r>
      <w:r w:rsidR="004351BB">
        <w:rPr>
          <w:rFonts w:ascii="Calibri" w:hAnsi="Calibri" w:cs="Arial"/>
          <w:sz w:val="20"/>
          <w:szCs w:val="20"/>
        </w:rPr>
        <w:t>pro</w:t>
      </w:r>
      <w:r w:rsidRPr="00D52F4F">
        <w:rPr>
          <w:rFonts w:ascii="Calibri" w:hAnsi="Calibri" w:cs="Arial"/>
          <w:sz w:val="20"/>
          <w:szCs w:val="20"/>
        </w:rPr>
        <w:t xml:space="preserve"> </w:t>
      </w:r>
      <w:r w:rsidR="004B1EB8" w:rsidRPr="00D52F4F">
        <w:rPr>
          <w:rFonts w:ascii="Calibri" w:hAnsi="Calibri" w:cs="Arial"/>
          <w:sz w:val="20"/>
          <w:szCs w:val="20"/>
        </w:rPr>
        <w:t xml:space="preserve">vydání </w:t>
      </w:r>
      <w:r w:rsidRPr="00D52F4F">
        <w:rPr>
          <w:rFonts w:ascii="Calibri" w:hAnsi="Calibri" w:cs="Arial"/>
          <w:sz w:val="20"/>
          <w:szCs w:val="20"/>
        </w:rPr>
        <w:t>stavební</w:t>
      </w:r>
      <w:r w:rsidR="004351BB">
        <w:rPr>
          <w:rFonts w:ascii="Calibri" w:hAnsi="Calibri" w:cs="Arial"/>
          <w:sz w:val="20"/>
          <w:szCs w:val="20"/>
        </w:rPr>
        <w:t>ch</w:t>
      </w:r>
      <w:r w:rsidRPr="00D52F4F">
        <w:rPr>
          <w:rFonts w:ascii="Calibri" w:hAnsi="Calibri" w:cs="Arial"/>
          <w:sz w:val="20"/>
          <w:szCs w:val="20"/>
        </w:rPr>
        <w:t xml:space="preserve"> povolení </w:t>
      </w:r>
      <w:r w:rsidR="004C1B10" w:rsidRPr="00D52F4F">
        <w:rPr>
          <w:rFonts w:ascii="Calibri" w:hAnsi="Calibri" w:cs="Arial"/>
          <w:sz w:val="20"/>
          <w:szCs w:val="20"/>
        </w:rPr>
        <w:t xml:space="preserve">(DSP) </w:t>
      </w:r>
      <w:r w:rsidR="006E1FB8" w:rsidRPr="00D52F4F">
        <w:rPr>
          <w:rFonts w:ascii="Calibri" w:hAnsi="Calibri" w:cs="Arial"/>
          <w:sz w:val="20"/>
          <w:szCs w:val="20"/>
        </w:rPr>
        <w:t xml:space="preserve">včetně </w:t>
      </w:r>
      <w:r w:rsidRPr="00D52F4F">
        <w:rPr>
          <w:rFonts w:ascii="Calibri" w:hAnsi="Calibri" w:cs="Arial"/>
          <w:sz w:val="20"/>
          <w:szCs w:val="20"/>
        </w:rPr>
        <w:t>veřejnoprávního projednání, zajištění všech podkladů k vydání stavební</w:t>
      </w:r>
      <w:r w:rsidR="004351BB">
        <w:rPr>
          <w:rFonts w:ascii="Calibri" w:hAnsi="Calibri" w:cs="Arial"/>
          <w:sz w:val="20"/>
          <w:szCs w:val="20"/>
        </w:rPr>
        <w:t>ch</w:t>
      </w:r>
      <w:r w:rsidRPr="00D52F4F">
        <w:rPr>
          <w:rFonts w:ascii="Calibri" w:hAnsi="Calibri" w:cs="Arial"/>
          <w:sz w:val="20"/>
          <w:szCs w:val="20"/>
        </w:rPr>
        <w:t xml:space="preserve"> povolení, zpracování dokumentů </w:t>
      </w:r>
      <w:r w:rsidR="00723C94" w:rsidRPr="00D52F4F">
        <w:rPr>
          <w:rFonts w:ascii="Calibri" w:hAnsi="Calibri" w:cs="Arial"/>
          <w:sz w:val="20"/>
          <w:szCs w:val="20"/>
        </w:rPr>
        <w:t xml:space="preserve">a zajištění činnosti </w:t>
      </w:r>
      <w:r w:rsidRPr="00D52F4F">
        <w:rPr>
          <w:rFonts w:ascii="Calibri" w:hAnsi="Calibri" w:cs="Arial"/>
          <w:sz w:val="20"/>
          <w:szCs w:val="20"/>
        </w:rPr>
        <w:t xml:space="preserve">koordinátora BOZP </w:t>
      </w:r>
      <w:r w:rsidR="00723C94" w:rsidRPr="00D52F4F">
        <w:rPr>
          <w:rFonts w:ascii="Calibri" w:hAnsi="Calibri" w:cs="Calibri"/>
          <w:sz w:val="20"/>
          <w:szCs w:val="20"/>
        </w:rPr>
        <w:t xml:space="preserve">při práci na staveništi ve fázi přípravy </w:t>
      </w:r>
      <w:r w:rsidRPr="00D52F4F">
        <w:rPr>
          <w:rFonts w:ascii="Calibri" w:hAnsi="Calibri" w:cs="Arial"/>
          <w:sz w:val="20"/>
          <w:szCs w:val="20"/>
        </w:rPr>
        <w:t>dle zák</w:t>
      </w:r>
      <w:r w:rsidR="00723C94" w:rsidRPr="00D52F4F">
        <w:rPr>
          <w:rFonts w:ascii="Calibri" w:hAnsi="Calibri" w:cs="Arial"/>
          <w:sz w:val="20"/>
          <w:szCs w:val="20"/>
        </w:rPr>
        <w:t>.</w:t>
      </w:r>
      <w:r w:rsidRPr="00D52F4F">
        <w:rPr>
          <w:rFonts w:ascii="Calibri" w:hAnsi="Calibri" w:cs="Arial"/>
          <w:sz w:val="20"/>
          <w:szCs w:val="20"/>
        </w:rPr>
        <w:t xml:space="preserve"> č. 309/2006 Sb.</w:t>
      </w:r>
      <w:r w:rsidR="00723C94" w:rsidRPr="00D52F4F">
        <w:rPr>
          <w:rFonts w:ascii="Calibri" w:hAnsi="Calibri" w:cs="Arial"/>
          <w:sz w:val="20"/>
          <w:szCs w:val="20"/>
        </w:rPr>
        <w:t xml:space="preserve">, </w:t>
      </w:r>
      <w:r w:rsidR="00723C94" w:rsidRPr="0030448D">
        <w:rPr>
          <w:rFonts w:ascii="Calibri" w:hAnsi="Calibri" w:cs="Arial"/>
          <w:sz w:val="20"/>
          <w:szCs w:val="20"/>
        </w:rPr>
        <w:t>v platném znění,</w:t>
      </w:r>
      <w:r w:rsidRPr="0030448D">
        <w:rPr>
          <w:rFonts w:ascii="Calibri" w:hAnsi="Calibri" w:cs="Arial"/>
          <w:sz w:val="20"/>
          <w:szCs w:val="20"/>
        </w:rPr>
        <w:t xml:space="preserve"> a včetně výkonu autorského dozoru projektanta při realizaci stavby</w:t>
      </w:r>
      <w:r w:rsidR="0030448D" w:rsidRPr="0030448D">
        <w:rPr>
          <w:rFonts w:ascii="Calibri" w:hAnsi="Calibri" w:cs="Arial"/>
          <w:sz w:val="20"/>
          <w:szCs w:val="20"/>
        </w:rPr>
        <w:t xml:space="preserve"> a dále aktualizace záměru projektu a ekonomického hodnocení.</w:t>
      </w:r>
      <w:r w:rsidR="00C030C9">
        <w:rPr>
          <w:rFonts w:ascii="Calibri" w:hAnsi="Calibri" w:cs="Arial"/>
          <w:sz w:val="20"/>
          <w:szCs w:val="20"/>
        </w:rPr>
        <w:t xml:space="preserve"> </w:t>
      </w:r>
      <w:r w:rsidR="004351BB" w:rsidRPr="00D52F4F">
        <w:rPr>
          <w:rFonts w:ascii="Calibri" w:hAnsi="Calibri" w:cs="Arial"/>
          <w:sz w:val="20"/>
          <w:szCs w:val="20"/>
        </w:rPr>
        <w:t xml:space="preserve">Dokumentace obou etap musí být </w:t>
      </w:r>
      <w:r w:rsidR="004351BB" w:rsidRPr="00D52F4F">
        <w:rPr>
          <w:rFonts w:ascii="Calibri" w:hAnsi="Calibri" w:cs="Arial"/>
          <w:sz w:val="20"/>
          <w:szCs w:val="20"/>
        </w:rPr>
        <w:lastRenderedPageBreak/>
        <w:t>vzájemně koordinována jak z hlediska stavebních postupů, tak z hlediska technického řešení. Žádosti o stavební povolení budou podávány v</w:t>
      </w:r>
      <w:r w:rsidR="002F309E">
        <w:rPr>
          <w:rFonts w:ascii="Calibri" w:hAnsi="Calibri" w:cs="Arial"/>
          <w:sz w:val="20"/>
          <w:szCs w:val="20"/>
        </w:rPr>
        <w:t> </w:t>
      </w:r>
      <w:r w:rsidR="004351BB" w:rsidRPr="00D52F4F">
        <w:rPr>
          <w:rFonts w:ascii="Calibri" w:hAnsi="Calibri" w:cs="Arial"/>
          <w:sz w:val="20"/>
          <w:szCs w:val="20"/>
        </w:rPr>
        <w:t>pořadí</w:t>
      </w:r>
      <w:r w:rsidR="002F309E">
        <w:rPr>
          <w:rFonts w:ascii="Calibri" w:hAnsi="Calibri" w:cs="Arial"/>
          <w:sz w:val="20"/>
          <w:szCs w:val="20"/>
        </w:rPr>
        <w:t>,</w:t>
      </w:r>
      <w:r w:rsidR="004351BB" w:rsidRPr="00D52F4F">
        <w:rPr>
          <w:rFonts w:ascii="Calibri" w:hAnsi="Calibri" w:cs="Arial"/>
          <w:sz w:val="20"/>
          <w:szCs w:val="20"/>
        </w:rPr>
        <w:t xml:space="preserve"> jak to bude umožňovat územně plánovací dokumentace a vydaná územní rozhodnutí. </w:t>
      </w:r>
      <w:r w:rsidR="0030448D">
        <w:rPr>
          <w:rFonts w:ascii="Calibri" w:hAnsi="Calibri" w:cs="Arial"/>
          <w:sz w:val="20"/>
          <w:szCs w:val="20"/>
          <w:highlight w:val="yellow"/>
        </w:rPr>
        <w:t xml:space="preserve"> </w:t>
      </w:r>
      <w:r w:rsidR="004351BB" w:rsidRPr="00570B4E">
        <w:rPr>
          <w:rFonts w:ascii="Calibri" w:hAnsi="Calibri" w:cs="Arial"/>
          <w:sz w:val="20"/>
          <w:szCs w:val="20"/>
          <w:highlight w:val="yellow"/>
        </w:rPr>
        <w:t xml:space="preserve"> </w:t>
      </w:r>
    </w:p>
    <w:p w:rsidR="004351BB" w:rsidRPr="00D52F4F" w:rsidRDefault="004351BB" w:rsidP="004351BB">
      <w:pPr>
        <w:pStyle w:val="Odstavecseseznamem"/>
        <w:ind w:left="1418"/>
        <w:jc w:val="both"/>
        <w:rPr>
          <w:rFonts w:ascii="Calibri" w:hAnsi="Calibri" w:cs="Arial"/>
          <w:sz w:val="20"/>
          <w:szCs w:val="20"/>
        </w:rPr>
      </w:pPr>
    </w:p>
    <w:p w:rsidR="004351BB" w:rsidRPr="004351BB" w:rsidRDefault="004351BB" w:rsidP="004351BB">
      <w:pPr>
        <w:pStyle w:val="Odstavecseseznamem"/>
        <w:ind w:left="1418"/>
        <w:jc w:val="both"/>
        <w:rPr>
          <w:rFonts w:ascii="Calibri" w:hAnsi="Calibri" w:cs="Arial"/>
          <w:sz w:val="20"/>
          <w:szCs w:val="20"/>
          <w:u w:val="single"/>
        </w:rPr>
      </w:pPr>
      <w:r w:rsidRPr="004351BB">
        <w:rPr>
          <w:rFonts w:ascii="Calibri" w:hAnsi="Calibri" w:cs="Arial"/>
          <w:sz w:val="20"/>
          <w:szCs w:val="20"/>
          <w:u w:val="single"/>
        </w:rPr>
        <w:t>Předpokládané členění a pořadí etap stavby:</w:t>
      </w:r>
    </w:p>
    <w:p w:rsidR="004351BB" w:rsidRPr="00D52F4F" w:rsidRDefault="004351BB" w:rsidP="004351BB">
      <w:pPr>
        <w:pStyle w:val="Odstavecseseznamem"/>
        <w:ind w:left="1418"/>
        <w:jc w:val="both"/>
        <w:rPr>
          <w:rFonts w:ascii="Calibri" w:hAnsi="Calibri" w:cs="Arial"/>
          <w:sz w:val="20"/>
          <w:szCs w:val="20"/>
        </w:rPr>
      </w:pPr>
      <w:proofErr w:type="gramStart"/>
      <w:r w:rsidRPr="00D52F4F">
        <w:rPr>
          <w:rFonts w:ascii="Calibri" w:hAnsi="Calibri" w:cs="Arial"/>
          <w:sz w:val="20"/>
          <w:szCs w:val="20"/>
        </w:rPr>
        <w:t>1.etapa</w:t>
      </w:r>
      <w:proofErr w:type="gramEnd"/>
      <w:r w:rsidRPr="00D52F4F">
        <w:rPr>
          <w:rFonts w:ascii="Calibri" w:hAnsi="Calibri" w:cs="Arial"/>
          <w:sz w:val="20"/>
          <w:szCs w:val="20"/>
        </w:rPr>
        <w:t xml:space="preserve"> - realizace </w:t>
      </w:r>
      <w:proofErr w:type="spellStart"/>
      <w:r w:rsidRPr="00D52F4F">
        <w:rPr>
          <w:rFonts w:ascii="Calibri" w:hAnsi="Calibri" w:cs="Arial"/>
          <w:sz w:val="20"/>
          <w:szCs w:val="20"/>
        </w:rPr>
        <w:t>žst</w:t>
      </w:r>
      <w:proofErr w:type="spellEnd"/>
      <w:r w:rsidRPr="00D52F4F">
        <w:rPr>
          <w:rFonts w:ascii="Calibri" w:hAnsi="Calibri" w:cs="Arial"/>
          <w:sz w:val="20"/>
          <w:szCs w:val="20"/>
        </w:rPr>
        <w:t xml:space="preserve">. </w:t>
      </w:r>
      <w:proofErr w:type="spellStart"/>
      <w:r w:rsidRPr="00D52F4F">
        <w:rPr>
          <w:rFonts w:ascii="Calibri" w:hAnsi="Calibri" w:cs="Arial"/>
          <w:sz w:val="20"/>
          <w:szCs w:val="20"/>
        </w:rPr>
        <w:t>Lipovka</w:t>
      </w:r>
      <w:proofErr w:type="spellEnd"/>
      <w:r w:rsidRPr="00D52F4F">
        <w:rPr>
          <w:rFonts w:ascii="Calibri" w:hAnsi="Calibri" w:cs="Arial"/>
          <w:sz w:val="20"/>
          <w:szCs w:val="20"/>
        </w:rPr>
        <w:t xml:space="preserve"> a její koordinace napojení </w:t>
      </w:r>
      <w:proofErr w:type="gramStart"/>
      <w:r w:rsidRPr="00D52F4F">
        <w:rPr>
          <w:rFonts w:ascii="Calibri" w:hAnsi="Calibri" w:cs="Arial"/>
          <w:sz w:val="20"/>
          <w:szCs w:val="20"/>
        </w:rPr>
        <w:t>na 2.etapu</w:t>
      </w:r>
      <w:proofErr w:type="gramEnd"/>
      <w:r w:rsidRPr="00D52F4F">
        <w:rPr>
          <w:rFonts w:ascii="Calibri" w:hAnsi="Calibri" w:cs="Arial"/>
          <w:sz w:val="20"/>
          <w:szCs w:val="20"/>
        </w:rPr>
        <w:t>,</w:t>
      </w:r>
    </w:p>
    <w:p w:rsidR="00C73065" w:rsidRDefault="004351BB" w:rsidP="004351BB">
      <w:pPr>
        <w:pStyle w:val="Odstavecseseznamem"/>
        <w:ind w:left="1418"/>
        <w:jc w:val="both"/>
        <w:rPr>
          <w:rFonts w:ascii="Calibri" w:hAnsi="Calibri" w:cs="Arial"/>
          <w:sz w:val="20"/>
          <w:szCs w:val="20"/>
        </w:rPr>
      </w:pPr>
      <w:proofErr w:type="gramStart"/>
      <w:r w:rsidRPr="00D52F4F">
        <w:rPr>
          <w:rFonts w:ascii="Calibri" w:hAnsi="Calibri" w:cs="Arial"/>
          <w:sz w:val="20"/>
          <w:szCs w:val="20"/>
        </w:rPr>
        <w:t>2.etapa</w:t>
      </w:r>
      <w:proofErr w:type="gramEnd"/>
      <w:r w:rsidRPr="00D52F4F">
        <w:rPr>
          <w:rFonts w:ascii="Calibri" w:hAnsi="Calibri" w:cs="Arial"/>
          <w:sz w:val="20"/>
          <w:szCs w:val="20"/>
        </w:rPr>
        <w:t xml:space="preserve"> - realizace zbývajících částí stavby včetně zajištění průjezdu budoucí </w:t>
      </w:r>
      <w:proofErr w:type="spellStart"/>
      <w:r w:rsidRPr="00D52F4F">
        <w:rPr>
          <w:rFonts w:ascii="Calibri" w:hAnsi="Calibri" w:cs="Arial"/>
          <w:sz w:val="20"/>
          <w:szCs w:val="20"/>
        </w:rPr>
        <w:t>žst</w:t>
      </w:r>
      <w:proofErr w:type="spellEnd"/>
      <w:r w:rsidRPr="00D52F4F">
        <w:rPr>
          <w:rFonts w:ascii="Calibri" w:hAnsi="Calibri" w:cs="Arial"/>
          <w:sz w:val="20"/>
          <w:szCs w:val="20"/>
        </w:rPr>
        <w:t xml:space="preserve">. </w:t>
      </w:r>
      <w:proofErr w:type="spellStart"/>
      <w:r w:rsidRPr="00D52F4F">
        <w:rPr>
          <w:rFonts w:ascii="Calibri" w:hAnsi="Calibri" w:cs="Arial"/>
          <w:sz w:val="20"/>
          <w:szCs w:val="20"/>
        </w:rPr>
        <w:t>Lipovka</w:t>
      </w:r>
      <w:proofErr w:type="spellEnd"/>
      <w:r w:rsidRPr="00D52F4F">
        <w:rPr>
          <w:rFonts w:ascii="Calibri" w:hAnsi="Calibri" w:cs="Arial"/>
          <w:sz w:val="20"/>
          <w:szCs w:val="20"/>
        </w:rPr>
        <w:t>.</w:t>
      </w:r>
    </w:p>
    <w:p w:rsidR="004351BB" w:rsidRDefault="004351BB" w:rsidP="004351BB">
      <w:pPr>
        <w:pStyle w:val="Odstavecseseznamem"/>
        <w:ind w:left="1418"/>
        <w:jc w:val="both"/>
        <w:rPr>
          <w:rFonts w:ascii="Calibri" w:hAnsi="Calibri" w:cs="Arial"/>
          <w:sz w:val="20"/>
          <w:szCs w:val="20"/>
        </w:rPr>
      </w:pPr>
    </w:p>
    <w:p w:rsidR="00E726A4" w:rsidRPr="00334FDC" w:rsidRDefault="00E726A4" w:rsidP="004D1DAB">
      <w:pPr>
        <w:ind w:left="1418"/>
        <w:jc w:val="both"/>
        <w:rPr>
          <w:rFonts w:ascii="Calibri" w:hAnsi="Calibri" w:cs="Arial"/>
          <w:sz w:val="20"/>
          <w:szCs w:val="20"/>
          <w:highlight w:val="green"/>
        </w:rPr>
      </w:pPr>
    </w:p>
    <w:p w:rsidR="004D1DAB" w:rsidRPr="004351BB" w:rsidRDefault="004D1DAB" w:rsidP="004D1DAB">
      <w:pPr>
        <w:ind w:left="1418"/>
        <w:jc w:val="both"/>
        <w:rPr>
          <w:rFonts w:ascii="Calibri" w:hAnsi="Calibri" w:cs="Arial"/>
          <w:sz w:val="20"/>
          <w:szCs w:val="20"/>
          <w:highlight w:val="green"/>
        </w:rPr>
      </w:pPr>
      <w:r w:rsidRPr="00D52F4F">
        <w:rPr>
          <w:rFonts w:ascii="Calibri" w:hAnsi="Calibri" w:cs="Arial"/>
          <w:sz w:val="20"/>
          <w:szCs w:val="20"/>
        </w:rPr>
        <w:t xml:space="preserve">Součástí díla je </w:t>
      </w:r>
      <w:r w:rsidR="006E1FB8" w:rsidRPr="00D52F4F">
        <w:rPr>
          <w:rFonts w:ascii="Calibri" w:hAnsi="Calibri" w:cs="Arial"/>
          <w:sz w:val="20"/>
          <w:szCs w:val="20"/>
        </w:rPr>
        <w:t xml:space="preserve">rovněž </w:t>
      </w:r>
      <w:r w:rsidRPr="004351BB">
        <w:rPr>
          <w:rFonts w:ascii="Calibri" w:hAnsi="Calibri" w:cs="Arial"/>
          <w:sz w:val="20"/>
          <w:szCs w:val="20"/>
        </w:rPr>
        <w:t>zejména</w:t>
      </w:r>
      <w:r w:rsidR="00D52F4F" w:rsidRPr="004351BB">
        <w:rPr>
          <w:rFonts w:ascii="Calibri" w:hAnsi="Calibri" w:cs="Arial"/>
          <w:sz w:val="20"/>
          <w:szCs w:val="20"/>
        </w:rPr>
        <w:t xml:space="preserve"> </w:t>
      </w:r>
      <w:r w:rsidR="00DB3606" w:rsidRPr="004351BB">
        <w:rPr>
          <w:rFonts w:ascii="Calibri" w:hAnsi="Calibri" w:cs="Arial"/>
          <w:sz w:val="20"/>
          <w:szCs w:val="20"/>
          <w:u w:val="single"/>
        </w:rPr>
        <w:t>(</w:t>
      </w:r>
      <w:r w:rsidR="00D52F4F" w:rsidRPr="004351BB">
        <w:rPr>
          <w:rFonts w:ascii="Calibri" w:hAnsi="Calibri" w:cs="Arial"/>
          <w:sz w:val="20"/>
          <w:szCs w:val="20"/>
          <w:u w:val="single"/>
        </w:rPr>
        <w:t>pro každou etapu samostatně</w:t>
      </w:r>
      <w:r w:rsidR="00DB3606" w:rsidRPr="004351BB">
        <w:rPr>
          <w:rFonts w:ascii="Calibri" w:hAnsi="Calibri" w:cs="Arial"/>
          <w:sz w:val="20"/>
          <w:szCs w:val="20"/>
          <w:u w:val="single"/>
        </w:rPr>
        <w:t>)</w:t>
      </w:r>
      <w:r w:rsidRPr="004351BB">
        <w:rPr>
          <w:rFonts w:ascii="Calibri" w:hAnsi="Calibri" w:cs="Arial"/>
          <w:sz w:val="20"/>
          <w:szCs w:val="20"/>
        </w:rPr>
        <w:t xml:space="preserve">:  </w:t>
      </w:r>
    </w:p>
    <w:p w:rsidR="00D52F4F" w:rsidRPr="00D52F4F" w:rsidRDefault="00D52F4F" w:rsidP="004D1DAB">
      <w:pPr>
        <w:ind w:left="1418"/>
        <w:jc w:val="both"/>
        <w:rPr>
          <w:rFonts w:ascii="Calibri" w:hAnsi="Calibri" w:cs="Arial"/>
          <w:sz w:val="20"/>
          <w:szCs w:val="20"/>
        </w:rPr>
      </w:pPr>
      <w:r>
        <w:rPr>
          <w:rFonts w:ascii="Calibri" w:hAnsi="Calibri" w:cs="Arial"/>
          <w:sz w:val="20"/>
          <w:szCs w:val="20"/>
        </w:rPr>
        <w:t xml:space="preserve">- </w:t>
      </w:r>
      <w:r w:rsidRPr="00D52F4F">
        <w:rPr>
          <w:rFonts w:ascii="Calibri" w:hAnsi="Calibri" w:cs="Arial"/>
          <w:sz w:val="20"/>
          <w:szCs w:val="20"/>
        </w:rPr>
        <w:t>zpracování vyplněné žádosti o územní rozhodnutí, včetně všech vyžadovaných podkladů a příloh;</w:t>
      </w:r>
    </w:p>
    <w:p w:rsidR="004D1DAB" w:rsidRPr="00D52F4F" w:rsidRDefault="004D1DAB" w:rsidP="004D1DAB">
      <w:pPr>
        <w:ind w:left="1418"/>
        <w:jc w:val="both"/>
        <w:rPr>
          <w:rFonts w:ascii="Calibri" w:hAnsi="Calibri" w:cs="Arial"/>
          <w:sz w:val="20"/>
          <w:szCs w:val="20"/>
        </w:rPr>
      </w:pPr>
      <w:r w:rsidRPr="00D52F4F">
        <w:rPr>
          <w:rFonts w:ascii="Calibri" w:hAnsi="Calibri" w:cs="Arial"/>
          <w:sz w:val="20"/>
          <w:szCs w:val="20"/>
        </w:rPr>
        <w:t>- zpracování vyplněné žádosti o stavební povolení, včetně všech vyžadovaných podkladů a příloh;</w:t>
      </w:r>
    </w:p>
    <w:p w:rsidR="004D1DAB" w:rsidRPr="00D52F4F" w:rsidRDefault="004D1DAB" w:rsidP="004D1DAB">
      <w:pPr>
        <w:ind w:left="1418"/>
        <w:jc w:val="both"/>
        <w:rPr>
          <w:rFonts w:ascii="Calibri" w:hAnsi="Calibri" w:cs="Arial"/>
          <w:sz w:val="20"/>
          <w:szCs w:val="20"/>
        </w:rPr>
      </w:pPr>
      <w:r w:rsidRPr="00D52F4F">
        <w:rPr>
          <w:rFonts w:ascii="Calibri" w:hAnsi="Calibri" w:cs="Arial"/>
          <w:sz w:val="20"/>
          <w:szCs w:val="20"/>
        </w:rPr>
        <w:t xml:space="preserve">- zpracování podkladů pro zadávací řízení na realizaci stavby v potřebném množství a podobě (zvláštní technické podmínky a </w:t>
      </w:r>
      <w:r w:rsidR="006E1FB8" w:rsidRPr="00D52F4F">
        <w:rPr>
          <w:rFonts w:ascii="Calibri" w:hAnsi="Calibri" w:cs="Arial"/>
          <w:sz w:val="20"/>
          <w:szCs w:val="20"/>
        </w:rPr>
        <w:t>soupis prací</w:t>
      </w:r>
      <w:r w:rsidR="00723C94" w:rsidRPr="00D52F4F">
        <w:rPr>
          <w:rFonts w:ascii="Calibri" w:hAnsi="Calibri" w:cs="Arial"/>
          <w:sz w:val="20"/>
          <w:szCs w:val="20"/>
        </w:rPr>
        <w:t xml:space="preserve"> d</w:t>
      </w:r>
      <w:r w:rsidR="00723C94" w:rsidRPr="00D52F4F">
        <w:rPr>
          <w:rFonts w:ascii="Calibri" w:hAnsi="Calibri" w:cs="Calibri"/>
          <w:sz w:val="20"/>
          <w:szCs w:val="20"/>
        </w:rPr>
        <w:t xml:space="preserve">le </w:t>
      </w:r>
      <w:proofErr w:type="spellStart"/>
      <w:r w:rsidR="00723C94" w:rsidRPr="00D52F4F">
        <w:rPr>
          <w:rFonts w:ascii="Calibri" w:hAnsi="Calibri" w:cs="Calibri"/>
          <w:sz w:val="20"/>
          <w:szCs w:val="20"/>
        </w:rPr>
        <w:t>vyhl</w:t>
      </w:r>
      <w:proofErr w:type="spellEnd"/>
      <w:r w:rsidR="00723C94" w:rsidRPr="00D52F4F">
        <w:rPr>
          <w:rFonts w:ascii="Calibri" w:hAnsi="Calibri" w:cs="Calibri"/>
          <w:sz w:val="20"/>
          <w:szCs w:val="20"/>
        </w:rPr>
        <w:t>. č. 169/2016 Sb., v platném znění</w:t>
      </w:r>
      <w:r w:rsidRPr="00D52F4F">
        <w:rPr>
          <w:rFonts w:ascii="Calibri" w:hAnsi="Calibri" w:cs="Arial"/>
          <w:sz w:val="20"/>
          <w:szCs w:val="20"/>
        </w:rPr>
        <w:t>)</w:t>
      </w:r>
      <w:r w:rsidR="006E1FB8" w:rsidRPr="00D52F4F">
        <w:rPr>
          <w:rFonts w:ascii="Calibri" w:hAnsi="Calibri" w:cs="Arial"/>
          <w:sz w:val="20"/>
          <w:szCs w:val="20"/>
        </w:rPr>
        <w:t>;</w:t>
      </w:r>
    </w:p>
    <w:p w:rsidR="006E1FB8" w:rsidRPr="00D52F4F" w:rsidRDefault="004D1DAB" w:rsidP="006E1FB8">
      <w:pPr>
        <w:ind w:left="1418"/>
        <w:jc w:val="both"/>
        <w:rPr>
          <w:rFonts w:ascii="Calibri" w:hAnsi="Calibri" w:cs="Arial"/>
          <w:sz w:val="20"/>
          <w:szCs w:val="20"/>
        </w:rPr>
      </w:pPr>
      <w:r w:rsidRPr="00D52F4F">
        <w:rPr>
          <w:rFonts w:ascii="Calibri" w:hAnsi="Calibri" w:cs="Arial"/>
          <w:sz w:val="20"/>
          <w:szCs w:val="20"/>
        </w:rPr>
        <w:t xml:space="preserve">- </w:t>
      </w:r>
      <w:r w:rsidR="006E1FB8" w:rsidRPr="00D52F4F">
        <w:rPr>
          <w:rFonts w:ascii="Calibri" w:hAnsi="Calibri" w:cs="Arial"/>
          <w:sz w:val="20"/>
          <w:szCs w:val="20"/>
        </w:rPr>
        <w:t>zajištění vydání certifikátů o shodě vydávaných notifikovanou osobou v souladu s platnými</w:t>
      </w:r>
    </w:p>
    <w:p w:rsidR="004D1DAB" w:rsidRDefault="006E1FB8" w:rsidP="00723C94">
      <w:pPr>
        <w:ind w:left="1418"/>
        <w:jc w:val="both"/>
        <w:rPr>
          <w:rFonts w:ascii="Calibri" w:hAnsi="Calibri" w:cs="Arial"/>
          <w:sz w:val="20"/>
          <w:szCs w:val="20"/>
        </w:rPr>
      </w:pPr>
      <w:r w:rsidRPr="00D52F4F">
        <w:rPr>
          <w:rFonts w:ascii="Calibri" w:hAnsi="Calibri" w:cs="Arial"/>
          <w:sz w:val="20"/>
          <w:szCs w:val="20"/>
        </w:rPr>
        <w:t>směrnicemi Evropského parlamentu a Rady o interoperabilitě konvenčního železničního systému</w:t>
      </w:r>
      <w:r w:rsidR="004D1DAB" w:rsidRPr="00D52F4F">
        <w:rPr>
          <w:rFonts w:ascii="Calibri" w:hAnsi="Calibri" w:cs="Arial"/>
          <w:sz w:val="20"/>
          <w:szCs w:val="20"/>
        </w:rPr>
        <w:t>.</w:t>
      </w:r>
    </w:p>
    <w:p w:rsidR="00D52F4F" w:rsidRPr="00D52F4F" w:rsidRDefault="00D52F4F" w:rsidP="00D52F4F">
      <w:pPr>
        <w:ind w:left="1418"/>
        <w:jc w:val="both"/>
        <w:rPr>
          <w:rFonts w:ascii="Calibri" w:hAnsi="Calibri" w:cs="Arial"/>
          <w:sz w:val="20"/>
          <w:szCs w:val="20"/>
        </w:rPr>
      </w:pPr>
      <w:r w:rsidRPr="00D52F4F">
        <w:rPr>
          <w:rFonts w:ascii="Calibri" w:hAnsi="Calibri" w:cs="Arial"/>
          <w:sz w:val="20"/>
          <w:szCs w:val="20"/>
        </w:rPr>
        <w:t xml:space="preserve">- zpracování a projednání zásad organizace výstavby pro </w:t>
      </w:r>
      <w:r w:rsidRPr="00C030C9">
        <w:rPr>
          <w:rFonts w:ascii="Calibri" w:hAnsi="Calibri" w:cs="Arial"/>
          <w:sz w:val="20"/>
          <w:szCs w:val="20"/>
        </w:rPr>
        <w:t xml:space="preserve">všechny </w:t>
      </w:r>
      <w:r w:rsidR="004B2A6B" w:rsidRPr="00C030C9">
        <w:rPr>
          <w:rFonts w:ascii="Calibri" w:hAnsi="Calibri" w:cs="Arial"/>
          <w:sz w:val="20"/>
          <w:szCs w:val="20"/>
        </w:rPr>
        <w:t xml:space="preserve">následující </w:t>
      </w:r>
      <w:r w:rsidRPr="00C030C9">
        <w:rPr>
          <w:rFonts w:ascii="Calibri" w:hAnsi="Calibri" w:cs="Arial"/>
          <w:sz w:val="20"/>
          <w:szCs w:val="20"/>
        </w:rPr>
        <w:t xml:space="preserve">stavby </w:t>
      </w:r>
      <w:r w:rsidRPr="00D52F4F">
        <w:rPr>
          <w:rFonts w:ascii="Calibri" w:hAnsi="Calibri" w:cs="Arial"/>
          <w:sz w:val="20"/>
          <w:szCs w:val="20"/>
        </w:rPr>
        <w:t xml:space="preserve">SŽDC v úseku Týniště nad Orlicí – Častolovice – Solnice, tj. pro obě etapy stavby „Zvýšení kapacity trati Týniště </w:t>
      </w:r>
      <w:proofErr w:type="spellStart"/>
      <w:proofErr w:type="gramStart"/>
      <w:r w:rsidRPr="00D52F4F">
        <w:rPr>
          <w:rFonts w:ascii="Calibri" w:hAnsi="Calibri" w:cs="Arial"/>
          <w:sz w:val="20"/>
          <w:szCs w:val="20"/>
        </w:rPr>
        <w:t>n.O</w:t>
      </w:r>
      <w:proofErr w:type="spellEnd"/>
      <w:r w:rsidRPr="00D52F4F">
        <w:rPr>
          <w:rFonts w:ascii="Calibri" w:hAnsi="Calibri" w:cs="Arial"/>
          <w:sz w:val="20"/>
          <w:szCs w:val="20"/>
        </w:rPr>
        <w:t>.</w:t>
      </w:r>
      <w:proofErr w:type="gramEnd"/>
      <w:r w:rsidRPr="00D52F4F">
        <w:rPr>
          <w:rFonts w:ascii="Calibri" w:hAnsi="Calibri" w:cs="Arial"/>
          <w:sz w:val="20"/>
          <w:szCs w:val="20"/>
        </w:rPr>
        <w:t xml:space="preserve">-Častolovice-Solnice, 4.část“ a stavby „Zvýšení kapacity trati Týniště </w:t>
      </w:r>
      <w:proofErr w:type="spellStart"/>
      <w:r w:rsidRPr="00D52F4F">
        <w:rPr>
          <w:rFonts w:ascii="Calibri" w:hAnsi="Calibri" w:cs="Arial"/>
          <w:sz w:val="20"/>
          <w:szCs w:val="20"/>
        </w:rPr>
        <w:t>n.O</w:t>
      </w:r>
      <w:proofErr w:type="spellEnd"/>
      <w:r w:rsidRPr="00D52F4F">
        <w:rPr>
          <w:rFonts w:ascii="Calibri" w:hAnsi="Calibri" w:cs="Arial"/>
          <w:sz w:val="20"/>
          <w:szCs w:val="20"/>
        </w:rPr>
        <w:t xml:space="preserve">.-Častolovice-Solnice, 3.část“ a „Zvýšení kapacity trati Týniště </w:t>
      </w:r>
      <w:proofErr w:type="spellStart"/>
      <w:r w:rsidRPr="00D52F4F">
        <w:rPr>
          <w:rFonts w:ascii="Calibri" w:hAnsi="Calibri" w:cs="Arial"/>
          <w:sz w:val="20"/>
          <w:szCs w:val="20"/>
        </w:rPr>
        <w:t>n.O</w:t>
      </w:r>
      <w:proofErr w:type="spellEnd"/>
      <w:r w:rsidRPr="00D52F4F">
        <w:rPr>
          <w:rFonts w:ascii="Calibri" w:hAnsi="Calibri" w:cs="Arial"/>
          <w:sz w:val="20"/>
          <w:szCs w:val="20"/>
        </w:rPr>
        <w:t>.-Častolovice-Solnice, 5.část“ a koordinace se souvisejícími mimodrážními stavbami</w:t>
      </w:r>
    </w:p>
    <w:p w:rsidR="00D52F4F" w:rsidRDefault="00D52F4F" w:rsidP="00D52F4F">
      <w:pPr>
        <w:ind w:left="1418"/>
        <w:jc w:val="both"/>
        <w:rPr>
          <w:rFonts w:ascii="Calibri" w:hAnsi="Calibri" w:cs="Arial"/>
          <w:sz w:val="20"/>
          <w:szCs w:val="20"/>
        </w:rPr>
      </w:pPr>
      <w:r w:rsidRPr="004351BB">
        <w:rPr>
          <w:rFonts w:ascii="Calibri" w:hAnsi="Calibri" w:cs="Arial"/>
          <w:sz w:val="20"/>
          <w:szCs w:val="20"/>
        </w:rPr>
        <w:t xml:space="preserve">- v rámci projednání s vlastníky dotčených nemovitostí budou uplatněny Smlouvy budoucí kupní, Smlouvy o budoucím nájmu a Smlouvy o budoucím zřízení věcného břemene (Dále jen </w:t>
      </w:r>
      <w:proofErr w:type="spellStart"/>
      <w:r w:rsidRPr="004351BB">
        <w:rPr>
          <w:rFonts w:ascii="Calibri" w:hAnsi="Calibri" w:cs="Arial"/>
          <w:sz w:val="20"/>
          <w:szCs w:val="20"/>
        </w:rPr>
        <w:t>SoBZVB</w:t>
      </w:r>
      <w:proofErr w:type="spellEnd"/>
      <w:r w:rsidRPr="004351BB">
        <w:rPr>
          <w:rFonts w:ascii="Calibri" w:hAnsi="Calibri" w:cs="Arial"/>
          <w:sz w:val="20"/>
          <w:szCs w:val="20"/>
        </w:rPr>
        <w:t>) ve stupni DUR.</w:t>
      </w:r>
    </w:p>
    <w:p w:rsidR="00F678C4" w:rsidRDefault="00F678C4" w:rsidP="00463E07">
      <w:pPr>
        <w:pStyle w:val="TPText-1odrka"/>
        <w:numPr>
          <w:ilvl w:val="0"/>
          <w:numId w:val="0"/>
        </w:numPr>
        <w:ind w:left="1378"/>
      </w:pPr>
      <w:r>
        <w:t xml:space="preserve">- </w:t>
      </w:r>
      <w:r w:rsidRPr="008937EE">
        <w:t>V rámci aktualizace DUR a zpracování DSP bude ve výhybně Rašovice navržen nový technologický objekt typu objektu v Tutlekách, konkrétní poloha a podoba bude projednána a upřesněna při zpracování dokumentace.</w:t>
      </w:r>
    </w:p>
    <w:p w:rsidR="00F678C4" w:rsidRPr="008937EE" w:rsidRDefault="00F678C4" w:rsidP="00463E07">
      <w:pPr>
        <w:pStyle w:val="TPText-1odrka"/>
        <w:numPr>
          <w:ilvl w:val="0"/>
          <w:numId w:val="0"/>
        </w:numPr>
        <w:ind w:left="1378"/>
      </w:pPr>
      <w:r>
        <w:t xml:space="preserve">- </w:t>
      </w:r>
      <w:r w:rsidRPr="004D371F">
        <w:t>V rámci aktualizace DUR a zpracování DSP bude</w:t>
      </w:r>
      <w:r>
        <w:t xml:space="preserve"> do stavby zařazen „</w:t>
      </w:r>
      <w:r w:rsidRPr="004D371F">
        <w:t>Přesun TNS Rašovice</w:t>
      </w:r>
      <w:r>
        <w:t xml:space="preserve">“ tak aby výsledné navržené řešení bylo v souladu s připravovanými stavbami 3. – 5. </w:t>
      </w:r>
      <w:r w:rsidRPr="00B14390">
        <w:t xml:space="preserve">část „Zvýšení kapacity trati Týniště </w:t>
      </w:r>
      <w:proofErr w:type="spellStart"/>
      <w:proofErr w:type="gramStart"/>
      <w:r w:rsidRPr="00B14390">
        <w:t>n.O</w:t>
      </w:r>
      <w:proofErr w:type="spellEnd"/>
      <w:r w:rsidRPr="00B14390">
        <w:t>.</w:t>
      </w:r>
      <w:proofErr w:type="gramEnd"/>
      <w:r w:rsidRPr="00B14390">
        <w:t>-Častolovice-Solnice</w:t>
      </w:r>
      <w:r>
        <w:t>“.</w:t>
      </w:r>
    </w:p>
    <w:p w:rsidR="00F678C4" w:rsidRPr="00D52F4F" w:rsidRDefault="00F678C4" w:rsidP="00D52F4F">
      <w:pPr>
        <w:ind w:left="1418"/>
        <w:jc w:val="both"/>
        <w:rPr>
          <w:rFonts w:ascii="Calibri" w:hAnsi="Calibri" w:cs="Arial"/>
          <w:sz w:val="20"/>
          <w:szCs w:val="20"/>
        </w:rPr>
      </w:pPr>
    </w:p>
    <w:p w:rsidR="00D52F4F" w:rsidRDefault="00D52F4F" w:rsidP="00723C94">
      <w:pPr>
        <w:ind w:left="1418"/>
        <w:jc w:val="both"/>
        <w:rPr>
          <w:rFonts w:ascii="Calibri" w:hAnsi="Calibri" w:cs="Calibri"/>
          <w:sz w:val="20"/>
          <w:szCs w:val="20"/>
        </w:rPr>
      </w:pP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32331D"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0387392"/>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8F377D">
        <w:rPr>
          <w:rFonts w:ascii="Calibri" w:hAnsi="Calibri" w:cs="Calibri"/>
          <w:sz w:val="20"/>
          <w:szCs w:val="20"/>
        </w:rPr>
        <w:t>F</w:t>
      </w:r>
      <w:r w:rsidR="008F377D" w:rsidRPr="00300BBC">
        <w:rPr>
          <w:rFonts w:ascii="Calibri" w:hAnsi="Calibri" w:cs="Calibri"/>
          <w:sz w:val="20"/>
          <w:szCs w:val="20"/>
        </w:rPr>
        <w:t xml:space="preserve">inancování této veřejné zakázky </w:t>
      </w:r>
      <w:r w:rsidR="008F377D">
        <w:rPr>
          <w:rFonts w:ascii="Calibri" w:hAnsi="Calibri" w:cs="Calibri"/>
          <w:sz w:val="20"/>
          <w:szCs w:val="20"/>
        </w:rPr>
        <w:t>se p</w:t>
      </w:r>
      <w:r w:rsidR="008F377D" w:rsidRPr="00300BBC">
        <w:rPr>
          <w:rFonts w:ascii="Calibri" w:hAnsi="Calibri" w:cs="Calibri"/>
          <w:sz w:val="20"/>
          <w:szCs w:val="20"/>
        </w:rPr>
        <w:t xml:space="preserve">ředpokládá </w:t>
      </w:r>
      <w:r w:rsidR="008F377D">
        <w:rPr>
          <w:rFonts w:ascii="Calibri" w:hAnsi="Calibri" w:cs="Calibri"/>
          <w:sz w:val="20"/>
          <w:szCs w:val="20"/>
        </w:rPr>
        <w:t>z</w:t>
      </w:r>
      <w:r w:rsidR="008F377D"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lastRenderedPageBreak/>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D52F4F" w:rsidRPr="00570B4E">
        <w:rPr>
          <w:rFonts w:ascii="Calibri" w:hAnsi="Calibri" w:cs="Calibri"/>
          <w:b/>
          <w:sz w:val="20"/>
          <w:szCs w:val="20"/>
        </w:rPr>
        <w:t>88.000.000,-</w:t>
      </w:r>
      <w:r w:rsidR="004A5487">
        <w:rPr>
          <w:rFonts w:ascii="Calibri" w:hAnsi="Calibri" w:cs="Calibri"/>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0387393"/>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r w:rsidR="00063DC7">
        <w:rPr>
          <w:rFonts w:ascii="Calibri" w:hAnsi="Calibri" w:cs="Calibri"/>
          <w:sz w:val="20"/>
          <w:szCs w:val="20"/>
        </w:rPr>
        <w:t>DSP</w:t>
      </w:r>
      <w:r w:rsidRPr="00875081">
        <w:rPr>
          <w:rFonts w:ascii="Calibri" w:hAnsi="Calibri" w:cs="Calibri"/>
          <w:sz w:val="20"/>
          <w:szCs w:val="20"/>
        </w:rPr>
        <w:t xml:space="preserve">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A7625" w:rsidRPr="00C932EA" w:rsidRDefault="005A7625" w:rsidP="006C3C23">
      <w:pPr>
        <w:spacing w:before="120"/>
        <w:ind w:left="2790" w:hanging="1372"/>
        <w:rPr>
          <w:rFonts w:ascii="Calibri" w:hAnsi="Calibri" w:cs="Calibri"/>
          <w:sz w:val="20"/>
          <w:szCs w:val="20"/>
        </w:rPr>
      </w:pPr>
      <w:r w:rsidRPr="004351BB">
        <w:rPr>
          <w:rFonts w:ascii="Calibri" w:hAnsi="Calibri" w:cs="Calibri"/>
          <w:sz w:val="20"/>
          <w:szCs w:val="20"/>
        </w:rPr>
        <w:t xml:space="preserve">Část </w:t>
      </w:r>
      <w:r w:rsidR="003878FD" w:rsidRPr="004351BB">
        <w:rPr>
          <w:rFonts w:ascii="Calibri" w:hAnsi="Calibri" w:cs="Calibri"/>
          <w:sz w:val="20"/>
          <w:szCs w:val="20"/>
        </w:rPr>
        <w:t>1</w:t>
      </w:r>
      <w:r w:rsidR="004351BB">
        <w:rPr>
          <w:rFonts w:ascii="Calibri" w:hAnsi="Calibri" w:cs="Calibri"/>
          <w:sz w:val="20"/>
          <w:szCs w:val="20"/>
        </w:rPr>
        <w:tab/>
      </w:r>
      <w:r w:rsidR="00F00457" w:rsidRPr="00C932EA">
        <w:rPr>
          <w:rFonts w:ascii="Calibri" w:hAnsi="Calibri" w:cs="Calibri"/>
          <w:sz w:val="20"/>
          <w:szCs w:val="20"/>
        </w:rPr>
        <w:t>D</w:t>
      </w:r>
      <w:r w:rsidRPr="00C932EA">
        <w:rPr>
          <w:rFonts w:ascii="Calibri" w:hAnsi="Calibri" w:cs="Calibri"/>
          <w:sz w:val="20"/>
          <w:szCs w:val="20"/>
        </w:rPr>
        <w:t>okumentace</w:t>
      </w:r>
      <w:r w:rsidR="00F00457" w:rsidRPr="00C932EA">
        <w:rPr>
          <w:rFonts w:ascii="Calibri" w:hAnsi="Calibri" w:cs="Calibri"/>
          <w:sz w:val="20"/>
          <w:szCs w:val="20"/>
        </w:rPr>
        <w:t xml:space="preserve"> pro územní </w:t>
      </w:r>
      <w:r w:rsidR="00063DC7" w:rsidRPr="00C932EA">
        <w:rPr>
          <w:rFonts w:ascii="Calibri" w:hAnsi="Calibri" w:cs="Calibri"/>
          <w:sz w:val="20"/>
          <w:szCs w:val="20"/>
        </w:rPr>
        <w:t>řízení</w:t>
      </w:r>
      <w:r w:rsidR="004351BB" w:rsidRPr="00C932EA">
        <w:rPr>
          <w:rFonts w:ascii="Calibri" w:hAnsi="Calibri" w:cs="Calibri"/>
          <w:sz w:val="20"/>
          <w:szCs w:val="20"/>
        </w:rPr>
        <w:t xml:space="preserve"> 1. </w:t>
      </w:r>
      <w:r w:rsidR="00F743AE" w:rsidRPr="00C932EA">
        <w:rPr>
          <w:rFonts w:ascii="Calibri" w:hAnsi="Calibri" w:cs="Calibri"/>
          <w:sz w:val="20"/>
          <w:szCs w:val="20"/>
        </w:rPr>
        <w:t>E</w:t>
      </w:r>
      <w:r w:rsidR="004351BB" w:rsidRPr="00C932EA">
        <w:rPr>
          <w:rFonts w:ascii="Calibri" w:hAnsi="Calibri" w:cs="Calibri"/>
          <w:sz w:val="20"/>
          <w:szCs w:val="20"/>
        </w:rPr>
        <w:t>tapa</w:t>
      </w:r>
      <w:r w:rsidR="00F743AE">
        <w:rPr>
          <w:rFonts w:ascii="Calibri" w:hAnsi="Calibri" w:cs="Calibri"/>
          <w:sz w:val="20"/>
          <w:szCs w:val="20"/>
        </w:rPr>
        <w:t>, 2. etapa</w:t>
      </w:r>
    </w:p>
    <w:p w:rsidR="00F743AE" w:rsidRPr="00463E07" w:rsidRDefault="00AF2093" w:rsidP="009D4A30">
      <w:pPr>
        <w:spacing w:before="120"/>
        <w:ind w:left="1418" w:hanging="1418"/>
        <w:rPr>
          <w:rFonts w:cs="Calibri"/>
          <w:szCs w:val="20"/>
        </w:rPr>
      </w:pPr>
      <w:r>
        <w:rPr>
          <w:rFonts w:ascii="Calibri" w:hAnsi="Calibri" w:cs="Calibri"/>
          <w:sz w:val="20"/>
          <w:szCs w:val="20"/>
        </w:rPr>
        <w:tab/>
      </w:r>
      <w:r w:rsidR="004351BB" w:rsidRPr="00C932EA">
        <w:rPr>
          <w:rFonts w:ascii="Calibri" w:hAnsi="Calibri" w:cs="Calibri"/>
          <w:sz w:val="20"/>
          <w:szCs w:val="20"/>
        </w:rPr>
        <w:t>Část 2</w:t>
      </w:r>
      <w:r w:rsidR="00463E07">
        <w:rPr>
          <w:rFonts w:ascii="Calibri" w:hAnsi="Calibri" w:cs="Calibri"/>
          <w:sz w:val="20"/>
          <w:szCs w:val="20"/>
        </w:rPr>
        <w:tab/>
        <w:t xml:space="preserve">               </w:t>
      </w:r>
      <w:r w:rsidR="00F743AE" w:rsidRPr="00463E07">
        <w:rPr>
          <w:rFonts w:ascii="Calibri" w:hAnsi="Calibri" w:cs="Calibri"/>
          <w:sz w:val="20"/>
          <w:szCs w:val="20"/>
        </w:rPr>
        <w:t xml:space="preserve">Dokumentace pro územní řízení „Přesun TNS Rašovice“, zpracovatel SB </w:t>
      </w:r>
      <w:r w:rsidR="00463E07">
        <w:rPr>
          <w:rFonts w:ascii="Calibri" w:hAnsi="Calibri" w:cs="Calibri"/>
          <w:sz w:val="20"/>
          <w:szCs w:val="20"/>
        </w:rPr>
        <w:tab/>
      </w:r>
      <w:r w:rsidR="00463E07">
        <w:rPr>
          <w:rFonts w:ascii="Calibri" w:hAnsi="Calibri" w:cs="Calibri"/>
          <w:sz w:val="20"/>
          <w:szCs w:val="20"/>
        </w:rPr>
        <w:tab/>
      </w:r>
      <w:r w:rsidR="00F743AE" w:rsidRPr="00463E07">
        <w:rPr>
          <w:rFonts w:ascii="Calibri" w:hAnsi="Calibri" w:cs="Calibri"/>
          <w:sz w:val="20"/>
          <w:szCs w:val="20"/>
        </w:rPr>
        <w:t>projekt s.r.o., datum 03/2017</w:t>
      </w:r>
    </w:p>
    <w:p w:rsidR="004351BB" w:rsidRPr="00875081" w:rsidRDefault="004351BB" w:rsidP="006C3C23">
      <w:pPr>
        <w:spacing w:before="120"/>
        <w:ind w:left="2790" w:hanging="1372"/>
        <w:rPr>
          <w:rFonts w:ascii="Calibri" w:hAnsi="Calibri" w:cs="Calibri"/>
          <w:sz w:val="20"/>
          <w:szCs w:val="20"/>
        </w:rPr>
      </w:pPr>
      <w:r>
        <w:rPr>
          <w:rFonts w:ascii="Calibri" w:hAnsi="Calibri" w:cs="Calibri"/>
          <w:sz w:val="20"/>
          <w:szCs w:val="20"/>
        </w:rPr>
        <w:t xml:space="preserve"> </w:t>
      </w:r>
    </w:p>
    <w:p w:rsidR="00E80321" w:rsidRPr="00875081" w:rsidRDefault="00E80321" w:rsidP="00A30B69">
      <w:pPr>
        <w:ind w:left="1418"/>
        <w:jc w:val="both"/>
        <w:rPr>
          <w:rFonts w:ascii="Calibri" w:hAnsi="Calibri" w:cs="Calibri"/>
          <w:sz w:val="20"/>
          <w:szCs w:val="20"/>
        </w:rPr>
      </w:pP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pStyle w:val="Odstavecseseznamem"/>
        <w:ind w:left="1069"/>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1"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2"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DB3606" w:rsidRDefault="007908E3" w:rsidP="00DB3606">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 xml:space="preserve">Zadavatel sděluje, že následující části </w:t>
      </w:r>
      <w:r w:rsidR="004B2A6B">
        <w:rPr>
          <w:rFonts w:ascii="Calibri" w:hAnsi="Calibri" w:cs="Calibri"/>
          <w:sz w:val="20"/>
          <w:szCs w:val="20"/>
        </w:rPr>
        <w:t xml:space="preserve">(Dokumentace pro územní řízení 1. etapa a Dokumentace pro územní řízení 2. etapa) </w:t>
      </w:r>
      <w:r w:rsidRPr="00A40DF9">
        <w:rPr>
          <w:rFonts w:ascii="Calibri" w:hAnsi="Calibri" w:cs="Calibri"/>
          <w:sz w:val="20"/>
          <w:szCs w:val="20"/>
        </w:rPr>
        <w:t>zadávací dokumentace vypracovala osoba odlišná od zadavatele, a to</w:t>
      </w:r>
      <w:r>
        <w:rPr>
          <w:rFonts w:ascii="Calibri" w:hAnsi="Calibri" w:cs="Calibri"/>
          <w:sz w:val="20"/>
          <w:szCs w:val="20"/>
        </w:rPr>
        <w:t xml:space="preserve">: </w:t>
      </w:r>
      <w:r w:rsidR="00DB3606">
        <w:rPr>
          <w:rFonts w:ascii="Calibri" w:hAnsi="Calibri"/>
          <w:sz w:val="20"/>
        </w:rPr>
        <w:t xml:space="preserve">SUDOP PRAHA a. s., </w:t>
      </w:r>
      <w:r w:rsidR="00DB3606" w:rsidRPr="00DB3606">
        <w:rPr>
          <w:rFonts w:ascii="Calibri" w:hAnsi="Calibri" w:cs="Calibri"/>
          <w:sz w:val="20"/>
          <w:szCs w:val="20"/>
        </w:rPr>
        <w:t>Olšanská 2643/1a, 130 80 Praha-Žižkov, IČO: 257 93</w:t>
      </w:r>
      <w:r w:rsidR="00F743AE">
        <w:rPr>
          <w:rFonts w:ascii="Calibri" w:hAnsi="Calibri" w:cs="Calibri"/>
          <w:sz w:val="20"/>
          <w:szCs w:val="20"/>
        </w:rPr>
        <w:t> </w:t>
      </w:r>
      <w:r w:rsidR="00DB3606" w:rsidRPr="00DB3606">
        <w:rPr>
          <w:rFonts w:ascii="Calibri" w:hAnsi="Calibri" w:cs="Calibri"/>
          <w:sz w:val="20"/>
          <w:szCs w:val="20"/>
        </w:rPr>
        <w:t>349</w:t>
      </w:r>
      <w:r w:rsidR="00F743AE">
        <w:rPr>
          <w:rFonts w:ascii="Calibri" w:hAnsi="Calibri" w:cs="Calibri"/>
          <w:sz w:val="20"/>
          <w:szCs w:val="20"/>
        </w:rPr>
        <w:t xml:space="preserve"> a</w:t>
      </w:r>
    </w:p>
    <w:p w:rsidR="00F743AE" w:rsidRDefault="00F743AE" w:rsidP="00F743AE">
      <w:pPr>
        <w:pStyle w:val="TPText-1slovan"/>
        <w:numPr>
          <w:ilvl w:val="0"/>
          <w:numId w:val="0"/>
        </w:numPr>
        <w:ind w:left="1021"/>
      </w:pPr>
      <w:r>
        <w:tab/>
        <w:t xml:space="preserve">Dokumentace pro územní rozhodnutí „Přesun TNS Rašovice“, zpracovatel SB projekt s.r.o., </w:t>
      </w:r>
      <w:r>
        <w:tab/>
        <w:t>datum 03/2017</w:t>
      </w:r>
    </w:p>
    <w:p w:rsidR="00F743AE" w:rsidRPr="00DB3606" w:rsidRDefault="00F743AE" w:rsidP="00DB3606">
      <w:pPr>
        <w:tabs>
          <w:tab w:val="num" w:pos="1440"/>
        </w:tabs>
        <w:ind w:left="1418" w:hanging="709"/>
        <w:jc w:val="both"/>
        <w:rPr>
          <w:rFonts w:ascii="Calibri" w:hAnsi="Calibri"/>
          <w:sz w:val="20"/>
        </w:rPr>
      </w:pPr>
    </w:p>
    <w:p w:rsidR="00DB3606" w:rsidRDefault="00DB3606" w:rsidP="007B20C9">
      <w:pPr>
        <w:tabs>
          <w:tab w:val="num" w:pos="1440"/>
        </w:tabs>
        <w:ind w:left="1418" w:hanging="709"/>
        <w:jc w:val="both"/>
        <w:rPr>
          <w:rFonts w:ascii="Calibri" w:hAnsi="Calibri"/>
          <w:sz w:val="20"/>
        </w:rPr>
      </w:pP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7908E3" w:rsidRDefault="007908E3" w:rsidP="007B20C9">
      <w:pPr>
        <w:tabs>
          <w:tab w:val="num" w:pos="1440"/>
        </w:tabs>
        <w:ind w:left="1418" w:hanging="709"/>
        <w:jc w:val="both"/>
        <w:rPr>
          <w:rStyle w:val="Hypertextovodkaz"/>
          <w:rFonts w:ascii="Calibri" w:hAnsi="Calibri" w:cs="Calibri"/>
          <w:sz w:val="20"/>
          <w:szCs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0387394"/>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3"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Pr="00917255"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917255">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917255" w:rsidRPr="00917255" w:rsidRDefault="00917255" w:rsidP="00917255">
      <w:pPr>
        <w:pStyle w:val="Odstavecseseznamem"/>
        <w:rPr>
          <w:rFonts w:ascii="Calibri" w:hAnsi="Calibri" w:cs="Calibri"/>
          <w:sz w:val="20"/>
          <w:szCs w:val="20"/>
        </w:rPr>
      </w:pPr>
    </w:p>
    <w:p w:rsidR="00917255" w:rsidRPr="00917255" w:rsidRDefault="00917255" w:rsidP="00917255">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20387395"/>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 xml:space="preserve">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w:t>
      </w:r>
      <w:r w:rsidR="001B0340">
        <w:rPr>
          <w:rFonts w:ascii="Calibri" w:hAnsi="Calibri" w:cs="Calibri"/>
          <w:sz w:val="20"/>
          <w:szCs w:val="20"/>
        </w:rPr>
        <w:lastRenderedPageBreak/>
        <w:t>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DB3606"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DB3606">
        <w:rPr>
          <w:rFonts w:ascii="Calibri" w:hAnsi="Calibri" w:cs="Calibri"/>
          <w:sz w:val="20"/>
          <w:szCs w:val="20"/>
        </w:rPr>
        <w:t>projektovou činnost ve výstavbě</w:t>
      </w:r>
    </w:p>
    <w:p w:rsidR="006A5947" w:rsidRPr="00DB3606" w:rsidRDefault="006A5947" w:rsidP="00A64D23">
      <w:pPr>
        <w:pStyle w:val="Odstavecseseznamem"/>
        <w:numPr>
          <w:ilvl w:val="0"/>
          <w:numId w:val="19"/>
        </w:numPr>
        <w:jc w:val="both"/>
        <w:rPr>
          <w:rFonts w:ascii="Calibri" w:hAnsi="Calibri" w:cs="Calibri"/>
          <w:b/>
          <w:bCs/>
          <w:sz w:val="20"/>
          <w:szCs w:val="20"/>
        </w:rPr>
      </w:pPr>
      <w:r w:rsidRPr="00DB3606">
        <w:rPr>
          <w:rFonts w:ascii="Calibri" w:hAnsi="Calibri" w:cs="Calibri"/>
          <w:sz w:val="20"/>
          <w:szCs w:val="20"/>
        </w:rPr>
        <w:t>výkon zeměměřick</w:t>
      </w:r>
      <w:r w:rsidR="00D03F96" w:rsidRPr="00DB3606">
        <w:rPr>
          <w:rFonts w:ascii="Calibri" w:hAnsi="Calibri" w:cs="Calibri"/>
          <w:sz w:val="20"/>
          <w:szCs w:val="20"/>
        </w:rPr>
        <w:t>ých</w:t>
      </w:r>
      <w:r w:rsidRPr="00DB3606">
        <w:rPr>
          <w:rFonts w:ascii="Calibri" w:hAnsi="Calibri" w:cs="Calibri"/>
          <w:sz w:val="20"/>
          <w:szCs w:val="20"/>
        </w:rPr>
        <w:t xml:space="preserve"> činnost</w:t>
      </w:r>
      <w:r w:rsidR="00D03F96" w:rsidRPr="00DB3606">
        <w:rPr>
          <w:rFonts w:ascii="Calibri" w:hAnsi="Calibri" w:cs="Calibri"/>
          <w:sz w:val="20"/>
          <w:szCs w:val="20"/>
        </w:rPr>
        <w:t>í</w:t>
      </w:r>
    </w:p>
    <w:p w:rsidR="00A1529C" w:rsidRPr="00DB3606" w:rsidRDefault="00692B55" w:rsidP="00A64D23">
      <w:pPr>
        <w:pStyle w:val="Odstavecseseznamem"/>
        <w:numPr>
          <w:ilvl w:val="0"/>
          <w:numId w:val="19"/>
        </w:numPr>
        <w:jc w:val="both"/>
        <w:rPr>
          <w:rFonts w:ascii="Calibri" w:hAnsi="Calibri" w:cs="Calibri"/>
          <w:b/>
          <w:bCs/>
          <w:sz w:val="20"/>
          <w:szCs w:val="20"/>
        </w:rPr>
      </w:pPr>
      <w:r w:rsidRPr="00DB3606">
        <w:rPr>
          <w:rFonts w:ascii="Calibri" w:hAnsi="Calibri" w:cs="Calibri"/>
          <w:bCs/>
          <w:sz w:val="20"/>
          <w:szCs w:val="20"/>
        </w:rPr>
        <w:t>poskytování služeb v oblasti bezpečnosti a ochrany zdraví při práci</w:t>
      </w:r>
    </w:p>
    <w:p w:rsidR="0078227E" w:rsidRDefault="0078227E"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lastRenderedPageBreak/>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w:t>
      </w:r>
      <w:r w:rsidR="003F031B">
        <w:rPr>
          <w:rFonts w:ascii="Calibri" w:hAnsi="Calibri" w:cs="Calibri"/>
          <w:sz w:val="20"/>
          <w:szCs w:val="20"/>
        </w:rPr>
        <w:t xml:space="preserve">(ČR) nebo registraci (zahraničí)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r w:rsidR="00B574F0" w:rsidRPr="00131170">
        <w:rPr>
          <w:rFonts w:ascii="Calibri" w:hAnsi="Calibri" w:cs="Calibri"/>
          <w:sz w:val="20"/>
          <w:szCs w:val="20"/>
        </w:rPr>
        <w:t>písm.</w:t>
      </w:r>
      <w:r w:rsidR="008174E9" w:rsidRPr="00131170">
        <w:rPr>
          <w:rFonts w:ascii="Calibri" w:hAnsi="Calibri" w:cs="Calibri"/>
          <w:sz w:val="20"/>
          <w:szCs w:val="20"/>
        </w:rPr>
        <w:t xml:space="preserve"> </w:t>
      </w:r>
      <w:r w:rsidR="00A00FD0" w:rsidRPr="00131170">
        <w:rPr>
          <w:rFonts w:ascii="Calibri" w:hAnsi="Calibri" w:cs="Calibri"/>
          <w:sz w:val="20"/>
          <w:szCs w:val="20"/>
        </w:rPr>
        <w:t xml:space="preserve">a), </w:t>
      </w:r>
      <w:r w:rsidR="008174E9" w:rsidRPr="00131170">
        <w:rPr>
          <w:rFonts w:ascii="Calibri" w:hAnsi="Calibri" w:cs="Calibri"/>
          <w:sz w:val="20"/>
          <w:szCs w:val="20"/>
        </w:rPr>
        <w:t>b), d), e)</w:t>
      </w:r>
      <w:r w:rsidR="009D57C6" w:rsidRPr="00131170">
        <w:rPr>
          <w:rFonts w:ascii="Calibri" w:hAnsi="Calibri" w:cs="Calibri"/>
          <w:sz w:val="20"/>
          <w:szCs w:val="20"/>
        </w:rPr>
        <w:t>,</w:t>
      </w:r>
      <w:r w:rsidR="009E18F7" w:rsidRPr="00131170">
        <w:rPr>
          <w:rFonts w:ascii="Calibri" w:hAnsi="Calibri" w:cs="Calibri"/>
          <w:sz w:val="20"/>
          <w:szCs w:val="20"/>
        </w:rPr>
        <w:t xml:space="preserve"> </w:t>
      </w:r>
      <w:r w:rsidR="0024569F" w:rsidRPr="00131170">
        <w:rPr>
          <w:rFonts w:ascii="Calibri" w:hAnsi="Calibri" w:cs="Calibri"/>
          <w:sz w:val="20"/>
          <w:szCs w:val="20"/>
        </w:rPr>
        <w:t>f),</w:t>
      </w:r>
      <w:r w:rsidR="008174E9" w:rsidRPr="00131170">
        <w:rPr>
          <w:rFonts w:ascii="Calibri" w:hAnsi="Calibri" w:cs="Calibri"/>
          <w:sz w:val="20"/>
          <w:szCs w:val="20"/>
        </w:rPr>
        <w:t xml:space="preserve"> </w:t>
      </w:r>
      <w:r w:rsidR="009D57C6" w:rsidRPr="00131170">
        <w:rPr>
          <w:rFonts w:ascii="Calibri" w:hAnsi="Calibri" w:cs="Calibri"/>
          <w:sz w:val="20"/>
          <w:szCs w:val="20"/>
        </w:rPr>
        <w:t xml:space="preserve">g), </w:t>
      </w:r>
      <w:r w:rsidR="00DD4FBB" w:rsidRPr="00131170">
        <w:rPr>
          <w:rFonts w:ascii="Calibri" w:hAnsi="Calibri" w:cs="Calibri"/>
          <w:sz w:val="20"/>
          <w:szCs w:val="20"/>
        </w:rPr>
        <w:t>i</w:t>
      </w:r>
      <w:r w:rsidR="005B1CC6" w:rsidRPr="00131170">
        <w:rPr>
          <w:rFonts w:ascii="Calibri" w:hAnsi="Calibri" w:cs="Calibri"/>
          <w:sz w:val="20"/>
          <w:szCs w:val="20"/>
        </w:rPr>
        <w:t>)</w:t>
      </w:r>
      <w:r w:rsidR="00131170" w:rsidRPr="00131170">
        <w:rPr>
          <w:rFonts w:ascii="Calibri" w:hAnsi="Calibri" w:cs="Calibri"/>
          <w:sz w:val="20"/>
          <w:szCs w:val="20"/>
        </w:rPr>
        <w:t xml:space="preserve"> a </w:t>
      </w:r>
      <w:r w:rsidR="00DD4FBB" w:rsidRPr="00131170">
        <w:rPr>
          <w:rFonts w:ascii="Calibri" w:hAnsi="Calibri" w:cs="Calibri"/>
          <w:sz w:val="20"/>
          <w:szCs w:val="20"/>
        </w:rPr>
        <w:t>j)</w:t>
      </w:r>
      <w:r w:rsidR="001B4B54" w:rsidRPr="00131170">
        <w:rPr>
          <w:rFonts w:ascii="Calibri" w:hAnsi="Calibri" w:cs="Calibri"/>
          <w:sz w:val="20"/>
          <w:szCs w:val="20"/>
        </w:rPr>
        <w:t xml:space="preserve"> </w:t>
      </w:r>
      <w:r w:rsidR="00B574F0" w:rsidRPr="00131170">
        <w:rPr>
          <w:rFonts w:ascii="Calibri" w:hAnsi="Calibri" w:cs="Calibri"/>
          <w:sz w:val="20"/>
          <w:szCs w:val="20"/>
        </w:rPr>
        <w:t>zákona</w:t>
      </w:r>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 xml:space="preserve">Zadavatel požaduje předložení úředního </w:t>
      </w:r>
      <w:r w:rsidRPr="001B4B54">
        <w:rPr>
          <w:rFonts w:ascii="Calibri" w:hAnsi="Calibri" w:cs="Calibri"/>
          <w:sz w:val="20"/>
          <w:szCs w:val="20"/>
        </w:rPr>
        <w:t>oprávnění pro ověřování výsledků zeměměři</w:t>
      </w:r>
      <w:r w:rsidR="00C37B31" w:rsidRPr="001B4B54">
        <w:rPr>
          <w:rFonts w:ascii="Calibri" w:hAnsi="Calibri" w:cs="Calibri"/>
          <w:sz w:val="20"/>
          <w:szCs w:val="20"/>
        </w:rPr>
        <w:t>c</w:t>
      </w:r>
      <w:r w:rsidRPr="001B4B54">
        <w:rPr>
          <w:rFonts w:ascii="Calibri" w:hAnsi="Calibri" w:cs="Calibri"/>
          <w:sz w:val="20"/>
          <w:szCs w:val="20"/>
        </w:rPr>
        <w:t xml:space="preserve">kých činností v rozsahu dle § 13 odst. 1 písm. a) a </w:t>
      </w:r>
      <w:r w:rsidRPr="001B4B54">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35DD6" w:rsidRDefault="00635DD6" w:rsidP="00A64D23">
      <w:pPr>
        <w:numPr>
          <w:ilvl w:val="1"/>
          <w:numId w:val="22"/>
        </w:numPr>
        <w:spacing w:after="120"/>
        <w:ind w:left="1843"/>
        <w:jc w:val="both"/>
        <w:rPr>
          <w:rFonts w:ascii="Calibri" w:hAnsi="Calibri" w:cs="Calibri"/>
          <w:sz w:val="20"/>
          <w:szCs w:val="20"/>
        </w:rPr>
      </w:pPr>
      <w:r w:rsidRPr="00794E62">
        <w:rPr>
          <w:rFonts w:ascii="Calibri" w:hAnsi="Calibri" w:cs="Calibri"/>
          <w:sz w:val="20"/>
          <w:szCs w:val="20"/>
        </w:rPr>
        <w:t xml:space="preserve">Zadavatel požaduje předložení </w:t>
      </w:r>
      <w:r w:rsidRPr="00A1198A">
        <w:rPr>
          <w:rFonts w:ascii="Calibri" w:hAnsi="Calibri" w:cs="Calibri"/>
          <w:sz w:val="20"/>
          <w:szCs w:val="20"/>
        </w:rPr>
        <w:t>o</w:t>
      </w:r>
      <w:r w:rsidRPr="00794E62">
        <w:rPr>
          <w:rFonts w:ascii="Calibri" w:hAnsi="Calibri" w:cs="Calibri"/>
          <w:sz w:val="20"/>
          <w:szCs w:val="20"/>
        </w:rPr>
        <w:t>svědčení odborné způsobilosti koordinátora BOZP na staveništi podle § 14</w:t>
      </w:r>
      <w:r w:rsidR="006069CE">
        <w:rPr>
          <w:rFonts w:ascii="Calibri" w:hAnsi="Calibri" w:cs="Calibri"/>
          <w:sz w:val="20"/>
          <w:szCs w:val="20"/>
        </w:rPr>
        <w:t>, resp. § 10</w:t>
      </w:r>
      <w:r w:rsidRPr="00794E62">
        <w:rPr>
          <w:rFonts w:ascii="Calibri" w:hAnsi="Calibri" w:cs="Calibri"/>
          <w:sz w:val="20"/>
          <w:szCs w:val="20"/>
        </w:rPr>
        <w:t xml:space="preserve"> zákona č. 309/2006 Sb., o zajištění dalších podmínek bezpečnosti a ochrany zdraví při práci</w:t>
      </w:r>
      <w:r w:rsidR="00E6151B">
        <w:rPr>
          <w:rFonts w:ascii="Calibri" w:hAnsi="Calibri" w:cs="Calibri"/>
          <w:sz w:val="20"/>
          <w:szCs w:val="20"/>
        </w:rPr>
        <w:t>,</w:t>
      </w:r>
      <w:r w:rsidRPr="00794E62">
        <w:rPr>
          <w:rFonts w:ascii="Calibri" w:hAnsi="Calibri" w:cs="Calibri"/>
          <w:sz w:val="20"/>
          <w:szCs w:val="20"/>
        </w:rPr>
        <w:t xml:space="preserve"> a dle </w:t>
      </w:r>
      <w:r w:rsidR="00A1198A" w:rsidRPr="00794E62">
        <w:rPr>
          <w:rFonts w:ascii="Calibri" w:hAnsi="Calibri" w:cs="Calibri"/>
          <w:sz w:val="20"/>
          <w:szCs w:val="20"/>
        </w:rPr>
        <w:t>§ 6, 7</w:t>
      </w:r>
      <w:r w:rsidR="00A1198A">
        <w:rPr>
          <w:rFonts w:ascii="Calibri" w:hAnsi="Calibri" w:cs="Calibri"/>
          <w:sz w:val="20"/>
          <w:szCs w:val="20"/>
        </w:rPr>
        <w:t xml:space="preserve"> a</w:t>
      </w:r>
      <w:r w:rsidR="00A1198A" w:rsidRPr="00794E62">
        <w:rPr>
          <w:rFonts w:ascii="Calibri" w:hAnsi="Calibri" w:cs="Calibri"/>
          <w:sz w:val="20"/>
          <w:szCs w:val="20"/>
        </w:rPr>
        <w:t xml:space="preserve"> 8</w:t>
      </w:r>
      <w:r w:rsidR="00A1198A">
        <w:rPr>
          <w:rFonts w:ascii="Calibri" w:hAnsi="Calibri" w:cs="Calibri"/>
          <w:sz w:val="20"/>
          <w:szCs w:val="20"/>
        </w:rPr>
        <w:t xml:space="preserve"> </w:t>
      </w:r>
      <w:r w:rsidRPr="00794E62">
        <w:rPr>
          <w:rFonts w:ascii="Calibri" w:hAnsi="Calibri" w:cs="Calibri"/>
          <w:sz w:val="20"/>
          <w:szCs w:val="20"/>
        </w:rPr>
        <w:t xml:space="preserve">nařízení vlády č. 592/2006 Sb., </w:t>
      </w:r>
      <w:r w:rsidR="00A1198A" w:rsidRPr="00A1198A">
        <w:rPr>
          <w:rFonts w:ascii="Calibri" w:hAnsi="Calibri" w:cs="Calibri"/>
          <w:sz w:val="20"/>
          <w:szCs w:val="20"/>
        </w:rPr>
        <w:t>o podmínkách akreditace a provádění zkoušek z odborné způsobilosti</w:t>
      </w:r>
      <w:r w:rsidR="00A1198A">
        <w:rPr>
          <w:rFonts w:ascii="Calibri" w:hAnsi="Calibri" w:cs="Calibri"/>
          <w:sz w:val="20"/>
          <w:szCs w:val="20"/>
        </w:rPr>
        <w:t xml:space="preserve">, </w:t>
      </w:r>
      <w:r w:rsidRPr="00794E62">
        <w:rPr>
          <w:rFonts w:ascii="Calibri" w:hAnsi="Calibri" w:cs="Calibri"/>
          <w:sz w:val="20"/>
          <w:szCs w:val="20"/>
        </w:rPr>
        <w:t>potvrzující</w:t>
      </w:r>
      <w:r w:rsidR="00A1198A">
        <w:rPr>
          <w:rFonts w:ascii="Calibri" w:hAnsi="Calibri" w:cs="Calibri"/>
          <w:sz w:val="20"/>
          <w:szCs w:val="20"/>
        </w:rPr>
        <w:t>ho</w:t>
      </w:r>
      <w:r w:rsidRPr="00794E62">
        <w:rPr>
          <w:rFonts w:ascii="Calibri" w:hAnsi="Calibri" w:cs="Calibri"/>
          <w:sz w:val="20"/>
          <w:szCs w:val="20"/>
        </w:rPr>
        <w:t xml:space="preserve"> úspěšné vykonání zkoušky vydané firmou akreditovanou Ministerstvem práce a sociálních věcí (MPSV).</w:t>
      </w:r>
    </w:p>
    <w:p w:rsidR="008478A9" w:rsidRPr="009630D6" w:rsidRDefault="008478A9" w:rsidP="008478A9">
      <w:pPr>
        <w:numPr>
          <w:ilvl w:val="1"/>
          <w:numId w:val="22"/>
        </w:numPr>
        <w:spacing w:before="240"/>
        <w:ind w:left="1843"/>
        <w:jc w:val="both"/>
        <w:rPr>
          <w:rFonts w:ascii="Calibri" w:hAnsi="Calibri" w:cs="Calibri"/>
          <w:sz w:val="20"/>
          <w:szCs w:val="20"/>
        </w:rPr>
      </w:pPr>
      <w:r w:rsidRPr="009630D6">
        <w:rPr>
          <w:rFonts w:ascii="Calibri" w:hAnsi="Calibri" w:cs="Calibri"/>
          <w:sz w:val="20"/>
          <w:szCs w:val="20"/>
        </w:rPr>
        <w:t>Zadavatel požaduje předložení autorizac</w:t>
      </w:r>
      <w:r w:rsidR="00D93E5C" w:rsidRPr="009630D6">
        <w:rPr>
          <w:rFonts w:ascii="Calibri" w:hAnsi="Calibri" w:cs="Calibri"/>
          <w:sz w:val="20"/>
          <w:szCs w:val="20"/>
        </w:rPr>
        <w:t>e</w:t>
      </w:r>
      <w:r w:rsidR="000B398A" w:rsidRPr="009630D6">
        <w:rPr>
          <w:rFonts w:ascii="Calibri" w:hAnsi="Calibri" w:cs="Calibri"/>
          <w:sz w:val="20"/>
          <w:szCs w:val="20"/>
        </w:rPr>
        <w:t xml:space="preserve"> </w:t>
      </w:r>
      <w:r w:rsidR="00D93E5C" w:rsidRPr="009630D6">
        <w:rPr>
          <w:rFonts w:ascii="Calibri" w:hAnsi="Calibri" w:cs="Calibri"/>
          <w:sz w:val="20"/>
          <w:szCs w:val="20"/>
        </w:rPr>
        <w:t xml:space="preserve">k provádění biologického hodnocení ve smyslu </w:t>
      </w:r>
      <w:r w:rsidRPr="009630D6">
        <w:rPr>
          <w:rFonts w:ascii="Calibri" w:hAnsi="Calibri" w:cs="Calibri"/>
          <w:sz w:val="20"/>
          <w:szCs w:val="20"/>
        </w:rPr>
        <w:t>§ 67</w:t>
      </w:r>
      <w:r w:rsidR="00D93E5C" w:rsidRPr="009630D6">
        <w:rPr>
          <w:rFonts w:ascii="Calibri" w:hAnsi="Calibri" w:cs="Calibri"/>
          <w:sz w:val="20"/>
          <w:szCs w:val="20"/>
        </w:rPr>
        <w:t xml:space="preserve"> podle § 45i odst. 3) zákona č. 114/1992 Sb., o ochraně přírody a krajiny, ve znění pozdějších předpisů</w:t>
      </w:r>
      <w:r w:rsidR="00EC1963" w:rsidRPr="009630D6">
        <w:rPr>
          <w:rFonts w:ascii="Calibri" w:hAnsi="Calibri" w:cs="Calibri"/>
          <w:sz w:val="20"/>
          <w:szCs w:val="20"/>
        </w:rPr>
        <w:t xml:space="preserve"> </w:t>
      </w:r>
    </w:p>
    <w:p w:rsidR="009A6A27" w:rsidRPr="001B4B54" w:rsidRDefault="00272E06" w:rsidP="00A64D23">
      <w:pPr>
        <w:numPr>
          <w:ilvl w:val="1"/>
          <w:numId w:val="22"/>
        </w:numPr>
        <w:spacing w:before="240"/>
        <w:ind w:left="1843"/>
        <w:jc w:val="both"/>
        <w:rPr>
          <w:rFonts w:ascii="Calibri" w:hAnsi="Calibri" w:cs="Calibri"/>
          <w:sz w:val="20"/>
          <w:szCs w:val="20"/>
        </w:rPr>
      </w:pPr>
      <w:r w:rsidRPr="009630D6">
        <w:rPr>
          <w:rFonts w:ascii="Calibri" w:hAnsi="Calibri" w:cs="Calibri"/>
          <w:sz w:val="20"/>
          <w:szCs w:val="20"/>
        </w:rPr>
        <w:t>Zadavatel požaduje předložení osvědčení o odborné</w:t>
      </w:r>
      <w:r w:rsidRPr="001B4B54">
        <w:rPr>
          <w:rFonts w:ascii="Calibri" w:hAnsi="Calibri" w:cs="Calibri"/>
          <w:sz w:val="20"/>
          <w:szCs w:val="20"/>
        </w:rPr>
        <w:t xml:space="preserve"> způsobilosti </w:t>
      </w:r>
      <w:r w:rsidR="008B30E5" w:rsidRPr="001B4B54">
        <w:rPr>
          <w:rFonts w:ascii="Calibri" w:hAnsi="Calibri" w:cs="Calibri"/>
          <w:sz w:val="20"/>
          <w:szCs w:val="20"/>
        </w:rPr>
        <w:t xml:space="preserve">projektovat, provádět a vyhodnocovat geologické práce v oboru inženýrská geologie </w:t>
      </w:r>
      <w:r w:rsidRPr="001B4B54">
        <w:rPr>
          <w:rFonts w:ascii="Calibri" w:hAnsi="Calibri" w:cs="Calibri"/>
          <w:sz w:val="20"/>
          <w:szCs w:val="20"/>
        </w:rPr>
        <w:t xml:space="preserve">podle </w:t>
      </w:r>
      <w:r w:rsidR="008B30E5" w:rsidRPr="001B4B54">
        <w:rPr>
          <w:rFonts w:ascii="Calibri" w:hAnsi="Calibri" w:cs="Calibri"/>
          <w:sz w:val="20"/>
          <w:szCs w:val="20"/>
        </w:rPr>
        <w:t xml:space="preserve">ustanovení </w:t>
      </w:r>
      <w:r w:rsidRPr="001B4B54">
        <w:rPr>
          <w:rFonts w:ascii="Calibri" w:hAnsi="Calibri" w:cs="Calibri"/>
          <w:sz w:val="20"/>
          <w:szCs w:val="20"/>
        </w:rPr>
        <w:t xml:space="preserve">§ 3 odst. 3 zákona č. 62/1988 Sb., o geologických pracích a o Českém geologickém úřadu, </w:t>
      </w:r>
      <w:r w:rsidR="001472BF" w:rsidRPr="001B4B54">
        <w:rPr>
          <w:rFonts w:ascii="Calibri" w:hAnsi="Calibri" w:cs="Calibri"/>
          <w:bCs/>
          <w:sz w:val="20"/>
          <w:szCs w:val="20"/>
        </w:rPr>
        <w:t>ve znění pozdějších předpisů</w:t>
      </w:r>
      <w:r w:rsidR="008B30E5" w:rsidRPr="001B4B54">
        <w:rPr>
          <w:rFonts w:ascii="Calibri" w:hAnsi="Calibri" w:cs="Calibri"/>
          <w:sz w:val="20"/>
          <w:szCs w:val="20"/>
        </w:rPr>
        <w:t xml:space="preserve"> a vyhlášky č. 206/2001 Sb., o osvědčení odborné způsobilosti</w:t>
      </w:r>
      <w:r w:rsidR="001472BF" w:rsidRPr="001B4B54">
        <w:rPr>
          <w:rFonts w:ascii="Calibri" w:hAnsi="Calibri" w:cs="Calibri"/>
          <w:sz w:val="20"/>
          <w:szCs w:val="20"/>
        </w:rPr>
        <w:t xml:space="preserve"> projektovat, provádět a vyhodnocovat geologické práce, </w:t>
      </w:r>
      <w:r w:rsidR="001472BF" w:rsidRPr="001B4B54">
        <w:rPr>
          <w:rFonts w:ascii="Calibri" w:hAnsi="Calibri" w:cs="Calibri"/>
          <w:bCs/>
          <w:sz w:val="20"/>
          <w:szCs w:val="20"/>
        </w:rPr>
        <w:t>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8"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8"/>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1D5B51"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ace pro stavební povolení (DSP)</w:t>
      </w:r>
      <w:r w:rsidR="0064119A">
        <w:rPr>
          <w:rFonts w:ascii="Calibri" w:hAnsi="Calibri" w:cs="Calibri"/>
          <w:sz w:val="20"/>
          <w:szCs w:val="20"/>
        </w:rPr>
        <w:t>, tj.</w:t>
      </w:r>
      <w:r w:rsidR="00227E79">
        <w:rPr>
          <w:rFonts w:ascii="Calibri" w:hAnsi="Calibri" w:cs="Calibri"/>
          <w:sz w:val="20"/>
          <w:szCs w:val="20"/>
        </w:rPr>
        <w:t xml:space="preserve"> </w:t>
      </w:r>
      <w:r w:rsidR="00F07BDA" w:rsidRPr="00F07BDA">
        <w:rPr>
          <w:rFonts w:ascii="Calibri" w:hAnsi="Calibri" w:cs="Calibri"/>
          <w:sz w:val="20"/>
          <w:szCs w:val="20"/>
        </w:rPr>
        <w:t xml:space="preserve">projektové dokumentace </w:t>
      </w:r>
      <w:r w:rsidR="00F07BDA" w:rsidRPr="0006646E">
        <w:rPr>
          <w:rFonts w:ascii="Calibri" w:hAnsi="Calibri" w:cs="Calibri"/>
          <w:sz w:val="20"/>
          <w:szCs w:val="20"/>
        </w:rPr>
        <w:t xml:space="preserve">pro stavební povolení nebo </w:t>
      </w:r>
      <w:r w:rsidR="00BC77E9" w:rsidRPr="0006646E">
        <w:rPr>
          <w:rFonts w:ascii="Calibri" w:hAnsi="Calibri" w:cs="Calibri"/>
          <w:sz w:val="20"/>
          <w:szCs w:val="20"/>
        </w:rPr>
        <w:t xml:space="preserve">ve sloučené formě pro stavební povolení a </w:t>
      </w:r>
      <w:r w:rsidR="00F07BDA" w:rsidRPr="0006646E">
        <w:rPr>
          <w:rFonts w:ascii="Calibri" w:hAnsi="Calibri" w:cs="Calibri"/>
          <w:sz w:val="20"/>
          <w:szCs w:val="20"/>
        </w:rPr>
        <w:t xml:space="preserve">pro provádění stavby, </w:t>
      </w:r>
      <w:r w:rsidR="0085072A">
        <w:rPr>
          <w:rFonts w:ascii="Calibri" w:hAnsi="Calibri" w:cs="Calibri"/>
          <w:sz w:val="20"/>
          <w:szCs w:val="20"/>
        </w:rPr>
        <w:t>nebo dokumentace pro vydání společného povolení, kterým se stavba umisťuje a povoluje (</w:t>
      </w:r>
      <w:r w:rsidR="00A55CFB">
        <w:rPr>
          <w:rFonts w:ascii="Calibri" w:hAnsi="Calibri" w:cs="Calibri"/>
          <w:sz w:val="20"/>
          <w:szCs w:val="20"/>
        </w:rPr>
        <w:t>DUSP</w:t>
      </w:r>
      <w:r w:rsidR="0085072A">
        <w:rPr>
          <w:rFonts w:ascii="Calibri" w:hAnsi="Calibri" w:cs="Calibri"/>
          <w:sz w:val="20"/>
          <w:szCs w:val="20"/>
        </w:rPr>
        <w:t xml:space="preserve">), </w:t>
      </w:r>
      <w:r w:rsidR="00F07BDA" w:rsidRPr="0006646E">
        <w:rPr>
          <w:rFonts w:ascii="Calibri" w:hAnsi="Calibri" w:cs="Calibri"/>
          <w:sz w:val="20"/>
          <w:szCs w:val="20"/>
        </w:rPr>
        <w:t>pro</w:t>
      </w:r>
      <w:r w:rsidR="00F07BDA" w:rsidRPr="00366284">
        <w:rPr>
          <w:rFonts w:ascii="Calibri" w:hAnsi="Calibri" w:cs="Calibri"/>
          <w:sz w:val="20"/>
          <w:szCs w:val="20"/>
        </w:rPr>
        <w:t xml:space="preserve"> </w:t>
      </w:r>
      <w:r w:rsidR="00F07BDA" w:rsidRPr="001B4B54">
        <w:rPr>
          <w:rFonts w:ascii="Calibri" w:hAnsi="Calibri" w:cs="Calibri"/>
          <w:sz w:val="20"/>
          <w:szCs w:val="20"/>
        </w:rPr>
        <w:t xml:space="preserve">stavby železničních </w:t>
      </w:r>
      <w:r w:rsidR="00245FDB" w:rsidRPr="001B4B54">
        <w:rPr>
          <w:rFonts w:ascii="Calibri" w:hAnsi="Calibri" w:cs="Calibri"/>
          <w:sz w:val="20"/>
          <w:szCs w:val="20"/>
        </w:rPr>
        <w:t>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w:t>
      </w:r>
      <w:r w:rsidR="00245FDB" w:rsidRPr="001B4B54">
        <w:rPr>
          <w:rFonts w:ascii="Calibri" w:hAnsi="Calibri" w:cs="Calibri"/>
          <w:sz w:val="20"/>
          <w:szCs w:val="20"/>
        </w:rPr>
        <w:t>1 a § 3 odst. 1</w:t>
      </w:r>
      <w:r w:rsidR="002A32FF" w:rsidRPr="001B4B54">
        <w:rPr>
          <w:rFonts w:ascii="Calibri" w:hAnsi="Calibri" w:cs="Calibri"/>
          <w:sz w:val="20"/>
          <w:szCs w:val="20"/>
        </w:rPr>
        <w:t xml:space="preserve"> </w:t>
      </w:r>
      <w:r w:rsidR="00245FDB" w:rsidRPr="001B4B54">
        <w:rPr>
          <w:rFonts w:ascii="Calibri" w:hAnsi="Calibri" w:cs="Calibri"/>
          <w:sz w:val="20"/>
          <w:szCs w:val="20"/>
        </w:rPr>
        <w:t>zák</w:t>
      </w:r>
      <w:r w:rsidR="00245FDB" w:rsidRPr="00245FDB">
        <w:rPr>
          <w:rFonts w:ascii="Calibri" w:hAnsi="Calibri" w:cs="Calibri"/>
          <w:sz w:val="20"/>
          <w:szCs w:val="20"/>
        </w:rPr>
        <w:t>.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01720A" w:rsidRDefault="0001720A" w:rsidP="00CC083D">
      <w:pPr>
        <w:spacing w:before="120"/>
        <w:ind w:left="1418"/>
        <w:jc w:val="both"/>
        <w:rPr>
          <w:rFonts w:ascii="Calibri" w:hAnsi="Calibri" w:cs="Calibri"/>
          <w:sz w:val="20"/>
          <w:szCs w:val="20"/>
        </w:rPr>
      </w:pPr>
    </w:p>
    <w:p w:rsidR="00502E3C" w:rsidRPr="00131170" w:rsidRDefault="001D5B51"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w:t>
      </w:r>
      <w:r w:rsidRPr="00FD29E0">
        <w:rPr>
          <w:rFonts w:ascii="Calibri" w:hAnsi="Calibri" w:cs="Calibri"/>
          <w:sz w:val="20"/>
          <w:szCs w:val="20"/>
        </w:rPr>
        <w:t xml:space="preserve">charakteru, jejichž předmětem byly následující činnosti uvedené níže v tomto článku pod </w:t>
      </w:r>
      <w:proofErr w:type="gramStart"/>
      <w:r w:rsidRPr="00FD29E0">
        <w:rPr>
          <w:rFonts w:ascii="Calibri" w:hAnsi="Calibri" w:cs="Calibri"/>
          <w:sz w:val="20"/>
          <w:szCs w:val="20"/>
        </w:rPr>
        <w:t>písm.</w:t>
      </w:r>
      <w:r>
        <w:rPr>
          <w:rFonts w:ascii="Calibri" w:hAnsi="Calibri" w:cs="Calibri"/>
          <w:sz w:val="20"/>
          <w:szCs w:val="20"/>
        </w:rPr>
        <w:t xml:space="preserve"> </w:t>
      </w:r>
      <w:r w:rsidRPr="00FD29E0">
        <w:rPr>
          <w:rFonts w:ascii="Calibri" w:hAnsi="Calibri" w:cs="Calibri"/>
          <w:sz w:val="20"/>
          <w:szCs w:val="20"/>
        </w:rPr>
        <w:t xml:space="preserve">a), b) </w:t>
      </w:r>
      <w:r>
        <w:rPr>
          <w:rFonts w:ascii="Calibri" w:hAnsi="Calibri" w:cs="Calibri"/>
          <w:sz w:val="20"/>
          <w:szCs w:val="20"/>
        </w:rPr>
        <w:t xml:space="preserve">a c) </w:t>
      </w:r>
      <w:r w:rsidRPr="00FD29E0">
        <w:rPr>
          <w:rFonts w:ascii="Calibri" w:hAnsi="Calibri" w:cs="Calibri"/>
          <w:sz w:val="20"/>
          <w:szCs w:val="20"/>
        </w:rPr>
        <w:t>(dále</w:t>
      </w:r>
      <w:proofErr w:type="gramEnd"/>
      <w:r w:rsidRPr="00FD29E0">
        <w:rPr>
          <w:rFonts w:ascii="Calibri" w:hAnsi="Calibri" w:cs="Calibri"/>
          <w:sz w:val="20"/>
          <w:szCs w:val="20"/>
        </w:rPr>
        <w:t xml:space="preserve"> jen „</w:t>
      </w:r>
      <w:r w:rsidRPr="00FD29E0">
        <w:rPr>
          <w:rFonts w:ascii="Calibri" w:hAnsi="Calibri" w:cs="Calibri"/>
          <w:b/>
          <w:sz w:val="20"/>
          <w:szCs w:val="20"/>
        </w:rPr>
        <w:t>významné služby</w:t>
      </w:r>
      <w:r w:rsidRPr="00FD29E0">
        <w:rPr>
          <w:rFonts w:ascii="Calibri" w:hAnsi="Calibri" w:cs="Calibri"/>
          <w:sz w:val="20"/>
          <w:szCs w:val="20"/>
        </w:rPr>
        <w:t>“).</w:t>
      </w:r>
      <w:r>
        <w:rPr>
          <w:rFonts w:ascii="Calibri" w:hAnsi="Calibri" w:cs="Calibri"/>
          <w:sz w:val="20"/>
          <w:szCs w:val="20"/>
        </w:rPr>
        <w:t xml:space="preserve"> </w:t>
      </w:r>
      <w:r w:rsidR="00B574F0" w:rsidRPr="002B5A73">
        <w:rPr>
          <w:rFonts w:ascii="Calibri" w:hAnsi="Calibri" w:cs="Calibri"/>
          <w:sz w:val="20"/>
          <w:szCs w:val="20"/>
        </w:rPr>
        <w:t xml:space="preserve">Dodavatel musí </w:t>
      </w:r>
      <w:r w:rsidR="00583426">
        <w:rPr>
          <w:rFonts w:ascii="Calibri" w:hAnsi="Calibri" w:cs="Calibri"/>
          <w:sz w:val="20"/>
          <w:szCs w:val="20"/>
        </w:rPr>
        <w:t xml:space="preserve">informacemi uvedenými v </w:t>
      </w:r>
      <w:r w:rsidR="00B574F0" w:rsidRPr="002B5A73">
        <w:rPr>
          <w:rFonts w:ascii="Calibri" w:hAnsi="Calibri" w:cs="Calibri"/>
          <w:sz w:val="20"/>
          <w:szCs w:val="20"/>
        </w:rPr>
        <w:lastRenderedPageBreak/>
        <w:t>předložen</w:t>
      </w:r>
      <w:r w:rsidR="00583426">
        <w:rPr>
          <w:rFonts w:ascii="Calibri" w:hAnsi="Calibri" w:cs="Calibri"/>
          <w:sz w:val="20"/>
          <w:szCs w:val="20"/>
        </w:rPr>
        <w:t>ém</w:t>
      </w:r>
      <w:r w:rsidR="00B574F0" w:rsidRPr="002B5A73">
        <w:rPr>
          <w:rFonts w:ascii="Calibri" w:hAnsi="Calibri" w:cs="Calibri"/>
          <w:sz w:val="20"/>
          <w:szCs w:val="20"/>
        </w:rPr>
        <w:t xml:space="preserve"> </w:t>
      </w:r>
      <w:r w:rsidR="00F07FC7">
        <w:rPr>
          <w:rFonts w:ascii="Calibri" w:hAnsi="Calibri" w:cs="Calibri"/>
          <w:sz w:val="20"/>
          <w:szCs w:val="20"/>
        </w:rPr>
        <w:t>seznam</w:t>
      </w:r>
      <w:r w:rsidR="00583426">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00B574F0" w:rsidRPr="002B5A73">
        <w:rPr>
          <w:rFonts w:ascii="Calibri" w:hAnsi="Calibri" w:cs="Calibri"/>
          <w:sz w:val="20"/>
          <w:szCs w:val="20"/>
        </w:rPr>
        <w:t xml:space="preserve">prokázat, </w:t>
      </w:r>
      <w:r w:rsidR="00B574F0" w:rsidRPr="00131170">
        <w:rPr>
          <w:rFonts w:ascii="Calibri" w:hAnsi="Calibri" w:cs="Calibri"/>
          <w:sz w:val="20"/>
          <w:szCs w:val="20"/>
        </w:rPr>
        <w:t xml:space="preserve">že v uvedeném období poskytl alespoň </w:t>
      </w:r>
      <w:r w:rsidR="00D55DD4" w:rsidRPr="00131170">
        <w:rPr>
          <w:rFonts w:ascii="Calibri" w:hAnsi="Calibri" w:cs="Calibri"/>
          <w:sz w:val="20"/>
          <w:szCs w:val="20"/>
        </w:rPr>
        <w:t xml:space="preserve">2 </w:t>
      </w:r>
      <w:r>
        <w:rPr>
          <w:rFonts w:ascii="Calibri" w:hAnsi="Calibri" w:cs="Calibri"/>
          <w:sz w:val="20"/>
          <w:szCs w:val="20"/>
        </w:rPr>
        <w:t xml:space="preserve">významné </w:t>
      </w:r>
      <w:r w:rsidR="0098685B" w:rsidRPr="00131170">
        <w:rPr>
          <w:rFonts w:ascii="Calibri" w:hAnsi="Calibri" w:cs="Calibri"/>
          <w:sz w:val="20"/>
          <w:szCs w:val="20"/>
        </w:rPr>
        <w:t>služby</w:t>
      </w:r>
      <w:r w:rsidR="007D33F4" w:rsidRPr="00131170">
        <w:rPr>
          <w:rFonts w:ascii="Calibri" w:hAnsi="Calibri" w:cs="Calibri"/>
          <w:sz w:val="20"/>
          <w:szCs w:val="20"/>
        </w:rPr>
        <w:t xml:space="preserve">, </w:t>
      </w:r>
      <w:r w:rsidR="00A70BA3" w:rsidRPr="00131170">
        <w:rPr>
          <w:rFonts w:ascii="Calibri" w:hAnsi="Calibri" w:cs="Calibri"/>
          <w:sz w:val="20"/>
          <w:szCs w:val="20"/>
        </w:rPr>
        <w:t>jejichž předmětem byly</w:t>
      </w:r>
      <w:r w:rsidR="007D33F4" w:rsidRPr="00131170">
        <w:rPr>
          <w:rFonts w:ascii="Calibri" w:hAnsi="Calibri" w:cs="Calibri"/>
          <w:sz w:val="20"/>
          <w:szCs w:val="20"/>
        </w:rPr>
        <w:t xml:space="preserve"> mimo jiné následující činnosti: </w:t>
      </w:r>
    </w:p>
    <w:p w:rsidR="00502E3C" w:rsidRPr="00131170" w:rsidRDefault="00A70BA3" w:rsidP="00A64D23">
      <w:pPr>
        <w:numPr>
          <w:ilvl w:val="0"/>
          <w:numId w:val="24"/>
        </w:numPr>
        <w:spacing w:before="120"/>
        <w:jc w:val="both"/>
        <w:rPr>
          <w:rFonts w:ascii="Calibri" w:hAnsi="Calibri" w:cs="Calibri"/>
          <w:sz w:val="20"/>
          <w:szCs w:val="20"/>
        </w:rPr>
      </w:pPr>
      <w:r w:rsidRPr="00131170">
        <w:rPr>
          <w:rFonts w:ascii="Calibri" w:hAnsi="Calibri" w:cs="Calibri"/>
          <w:sz w:val="20"/>
          <w:szCs w:val="20"/>
        </w:rPr>
        <w:t xml:space="preserve">zpracování projektové dokumentace ve stupni </w:t>
      </w:r>
      <w:r w:rsidR="00D55DD4" w:rsidRPr="00131170">
        <w:rPr>
          <w:rFonts w:ascii="Calibri" w:hAnsi="Calibri" w:cs="Calibri"/>
          <w:sz w:val="20"/>
          <w:szCs w:val="20"/>
        </w:rPr>
        <w:t>DSP</w:t>
      </w:r>
      <w:r w:rsidRPr="00131170">
        <w:rPr>
          <w:rFonts w:ascii="Calibri" w:hAnsi="Calibri" w:cs="Calibri"/>
          <w:sz w:val="20"/>
          <w:szCs w:val="20"/>
        </w:rPr>
        <w:t xml:space="preserve"> </w:t>
      </w:r>
      <w:r w:rsidR="006F57BE" w:rsidRPr="00131170">
        <w:rPr>
          <w:rFonts w:ascii="Calibri" w:hAnsi="Calibri" w:cs="Calibri"/>
          <w:sz w:val="20"/>
          <w:szCs w:val="20"/>
        </w:rPr>
        <w:t xml:space="preserve">nebo DUSP </w:t>
      </w:r>
      <w:r w:rsidRPr="00131170">
        <w:rPr>
          <w:rFonts w:ascii="Calibri" w:hAnsi="Calibri" w:cs="Calibri"/>
          <w:sz w:val="20"/>
          <w:szCs w:val="20"/>
        </w:rPr>
        <w:t xml:space="preserve">pro </w:t>
      </w:r>
      <w:r w:rsidR="0085625A" w:rsidRPr="00131170">
        <w:rPr>
          <w:rFonts w:ascii="Calibri" w:hAnsi="Calibri" w:cs="Calibri"/>
          <w:sz w:val="20"/>
          <w:szCs w:val="20"/>
        </w:rPr>
        <w:t xml:space="preserve">stavbu </w:t>
      </w:r>
      <w:r w:rsidR="00502E3C" w:rsidRPr="00131170">
        <w:rPr>
          <w:rFonts w:ascii="Calibri" w:hAnsi="Calibri" w:cs="Calibri"/>
          <w:sz w:val="20"/>
          <w:szCs w:val="20"/>
        </w:rPr>
        <w:t>rekonstrukc</w:t>
      </w:r>
      <w:r w:rsidR="002837E2" w:rsidRPr="00131170">
        <w:rPr>
          <w:rFonts w:ascii="Calibri" w:hAnsi="Calibri" w:cs="Calibri"/>
          <w:sz w:val="20"/>
          <w:szCs w:val="20"/>
        </w:rPr>
        <w:t>e</w:t>
      </w:r>
      <w:r w:rsidR="002D2F0E" w:rsidRPr="00131170">
        <w:rPr>
          <w:rFonts w:ascii="Calibri" w:hAnsi="Calibri" w:cs="Calibri"/>
          <w:sz w:val="20"/>
          <w:szCs w:val="20"/>
        </w:rPr>
        <w:t xml:space="preserve"> </w:t>
      </w:r>
      <w:r w:rsidR="00A1529C" w:rsidRPr="00131170">
        <w:rPr>
          <w:rFonts w:ascii="Calibri" w:hAnsi="Calibri" w:cs="Calibri"/>
          <w:sz w:val="20"/>
          <w:szCs w:val="20"/>
        </w:rPr>
        <w:t>nebo novostavbu</w:t>
      </w:r>
      <w:r w:rsidR="00502E3C" w:rsidRPr="00131170">
        <w:rPr>
          <w:rFonts w:ascii="Calibri" w:hAnsi="Calibri" w:cs="Calibri"/>
          <w:sz w:val="20"/>
          <w:szCs w:val="20"/>
        </w:rPr>
        <w:t xml:space="preserve"> železniční trati </w:t>
      </w:r>
      <w:r w:rsidR="002837E2" w:rsidRPr="00131170">
        <w:rPr>
          <w:rFonts w:ascii="Calibri" w:hAnsi="Calibri" w:cs="Calibri"/>
          <w:sz w:val="20"/>
          <w:szCs w:val="20"/>
        </w:rPr>
        <w:t>včetně zabezpečovacího zařízení</w:t>
      </w:r>
      <w:r w:rsidR="00502E3C" w:rsidRPr="00131170">
        <w:rPr>
          <w:rFonts w:ascii="Calibri" w:hAnsi="Calibri" w:cs="Calibri"/>
          <w:sz w:val="20"/>
          <w:szCs w:val="20"/>
        </w:rPr>
        <w:t xml:space="preserve"> v délce </w:t>
      </w:r>
      <w:r w:rsidR="00747BC4" w:rsidRPr="00747BC4">
        <w:rPr>
          <w:rFonts w:ascii="Calibri" w:hAnsi="Calibri" w:cs="Calibri"/>
          <w:sz w:val="20"/>
          <w:szCs w:val="20"/>
        </w:rPr>
        <w:t>traťových úseků</w:t>
      </w:r>
      <w:r w:rsidR="00E65E36">
        <w:rPr>
          <w:rStyle w:val="Odkaznakoment"/>
        </w:rPr>
        <w:t xml:space="preserve">, </w:t>
      </w:r>
      <w:r w:rsidR="00E65E36" w:rsidRPr="00463E07">
        <w:rPr>
          <w:rFonts w:ascii="Calibri" w:hAnsi="Calibri" w:cs="Calibri"/>
          <w:sz w:val="20"/>
          <w:szCs w:val="20"/>
        </w:rPr>
        <w:t>které v souhrnu představují m</w:t>
      </w:r>
      <w:r w:rsidR="00502E3C" w:rsidRPr="00131170">
        <w:rPr>
          <w:rFonts w:ascii="Calibri" w:hAnsi="Calibri" w:cs="Calibri"/>
          <w:sz w:val="20"/>
          <w:szCs w:val="20"/>
        </w:rPr>
        <w:t xml:space="preserve">inimálně </w:t>
      </w:r>
      <w:r w:rsidR="0085625A" w:rsidRPr="00131170">
        <w:rPr>
          <w:rFonts w:ascii="Calibri" w:hAnsi="Calibri" w:cs="Calibri"/>
          <w:sz w:val="20"/>
          <w:szCs w:val="20"/>
        </w:rPr>
        <w:t>10 km</w:t>
      </w:r>
      <w:r w:rsidR="00502E3C" w:rsidRPr="00131170">
        <w:rPr>
          <w:rFonts w:ascii="Calibri" w:hAnsi="Calibri" w:cs="Calibri"/>
          <w:sz w:val="20"/>
          <w:szCs w:val="20"/>
        </w:rPr>
        <w:t>, která obsahuje minimálně jednu železniční stanici</w:t>
      </w:r>
      <w:r w:rsidR="00463E07">
        <w:rPr>
          <w:rFonts w:ascii="Calibri" w:hAnsi="Calibri" w:cs="Calibri"/>
          <w:sz w:val="20"/>
          <w:szCs w:val="20"/>
        </w:rPr>
        <w:t>,</w:t>
      </w:r>
    </w:p>
    <w:p w:rsidR="00502E3C" w:rsidRPr="00917255" w:rsidRDefault="00502E3C" w:rsidP="00A64D23">
      <w:pPr>
        <w:numPr>
          <w:ilvl w:val="0"/>
          <w:numId w:val="24"/>
        </w:numPr>
        <w:spacing w:before="120"/>
        <w:jc w:val="both"/>
        <w:rPr>
          <w:rFonts w:ascii="Calibri" w:hAnsi="Calibri" w:cs="Calibri"/>
          <w:sz w:val="20"/>
          <w:szCs w:val="20"/>
        </w:rPr>
      </w:pPr>
      <w:r w:rsidRPr="00917255">
        <w:rPr>
          <w:rFonts w:ascii="Calibri" w:hAnsi="Calibri" w:cs="Calibri"/>
          <w:sz w:val="20"/>
          <w:szCs w:val="20"/>
        </w:rPr>
        <w:t xml:space="preserve">zpracování projektové dokumentace ve stupni </w:t>
      </w:r>
      <w:r w:rsidR="00D55DD4" w:rsidRPr="00917255">
        <w:rPr>
          <w:rFonts w:ascii="Calibri" w:hAnsi="Calibri" w:cs="Calibri"/>
          <w:sz w:val="20"/>
          <w:szCs w:val="20"/>
        </w:rPr>
        <w:t>DSP</w:t>
      </w:r>
      <w:r w:rsidRPr="00917255">
        <w:rPr>
          <w:rFonts w:ascii="Calibri" w:hAnsi="Calibri" w:cs="Calibri"/>
          <w:sz w:val="20"/>
          <w:szCs w:val="20"/>
        </w:rPr>
        <w:t xml:space="preserve"> </w:t>
      </w:r>
      <w:r w:rsidR="006F57BE" w:rsidRPr="00917255">
        <w:rPr>
          <w:rFonts w:ascii="Calibri" w:hAnsi="Calibri" w:cs="Calibri"/>
          <w:sz w:val="20"/>
          <w:szCs w:val="20"/>
        </w:rPr>
        <w:t xml:space="preserve">nebo DUSP </w:t>
      </w:r>
      <w:r w:rsidRPr="00917255">
        <w:rPr>
          <w:rFonts w:ascii="Calibri" w:hAnsi="Calibri" w:cs="Calibri"/>
          <w:sz w:val="20"/>
          <w:szCs w:val="20"/>
        </w:rPr>
        <w:t xml:space="preserve">pro </w:t>
      </w:r>
      <w:r w:rsidR="0085625A" w:rsidRPr="00917255">
        <w:rPr>
          <w:rFonts w:ascii="Calibri" w:hAnsi="Calibri" w:cs="Calibri"/>
          <w:sz w:val="20"/>
          <w:szCs w:val="20"/>
        </w:rPr>
        <w:t xml:space="preserve">stavbu </w:t>
      </w:r>
      <w:r w:rsidRPr="00917255">
        <w:rPr>
          <w:rFonts w:ascii="Calibri" w:hAnsi="Calibri" w:cs="Calibri"/>
          <w:sz w:val="20"/>
          <w:szCs w:val="20"/>
        </w:rPr>
        <w:t>rekonstrukc</w:t>
      </w:r>
      <w:r w:rsidR="002837E2" w:rsidRPr="00917255">
        <w:rPr>
          <w:rFonts w:ascii="Calibri" w:hAnsi="Calibri" w:cs="Calibri"/>
          <w:sz w:val="20"/>
          <w:szCs w:val="20"/>
        </w:rPr>
        <w:t>e</w:t>
      </w:r>
      <w:r w:rsidRPr="00917255">
        <w:rPr>
          <w:rFonts w:ascii="Calibri" w:hAnsi="Calibri" w:cs="Calibri"/>
          <w:sz w:val="20"/>
          <w:szCs w:val="20"/>
        </w:rPr>
        <w:t xml:space="preserve"> </w:t>
      </w:r>
      <w:r w:rsidR="00A1529C" w:rsidRPr="00917255">
        <w:rPr>
          <w:rFonts w:ascii="Calibri" w:hAnsi="Calibri" w:cs="Calibri"/>
          <w:sz w:val="20"/>
          <w:szCs w:val="20"/>
        </w:rPr>
        <w:t xml:space="preserve">nebo novostavbu </w:t>
      </w:r>
      <w:r w:rsidRPr="00917255">
        <w:rPr>
          <w:rFonts w:ascii="Calibri" w:hAnsi="Calibri" w:cs="Calibri"/>
          <w:sz w:val="20"/>
          <w:szCs w:val="20"/>
        </w:rPr>
        <w:t xml:space="preserve">alespoň jedné železniční stanice </w:t>
      </w:r>
      <w:r w:rsidR="00530C21" w:rsidRPr="00917255">
        <w:rPr>
          <w:rFonts w:ascii="Calibri" w:hAnsi="Calibri" w:cs="Calibri"/>
          <w:sz w:val="20"/>
          <w:szCs w:val="20"/>
        </w:rPr>
        <w:t xml:space="preserve">o velikosti minimálně </w:t>
      </w:r>
      <w:r w:rsidR="0085625A" w:rsidRPr="00917255">
        <w:rPr>
          <w:rFonts w:ascii="Calibri" w:hAnsi="Calibri" w:cs="Calibri"/>
          <w:sz w:val="20"/>
          <w:szCs w:val="20"/>
        </w:rPr>
        <w:t xml:space="preserve">11 </w:t>
      </w:r>
      <w:proofErr w:type="gramStart"/>
      <w:r w:rsidR="00530C21" w:rsidRPr="00917255">
        <w:rPr>
          <w:rFonts w:ascii="Calibri" w:hAnsi="Calibri" w:cs="Calibri"/>
          <w:sz w:val="20"/>
          <w:szCs w:val="20"/>
        </w:rPr>
        <w:t xml:space="preserve">výhybek  </w:t>
      </w:r>
      <w:r w:rsidRPr="00917255">
        <w:rPr>
          <w:rFonts w:ascii="Calibri" w:hAnsi="Calibri" w:cs="Calibri"/>
          <w:sz w:val="20"/>
          <w:szCs w:val="20"/>
        </w:rPr>
        <w:t>v</w:t>
      </w:r>
      <w:r w:rsidR="007C6C11" w:rsidRPr="00917255">
        <w:rPr>
          <w:rFonts w:ascii="Calibri" w:hAnsi="Calibri" w:cs="Calibri"/>
          <w:sz w:val="20"/>
          <w:szCs w:val="20"/>
        </w:rPr>
        <w:t>četně</w:t>
      </w:r>
      <w:proofErr w:type="gramEnd"/>
      <w:r w:rsidR="007C6C11" w:rsidRPr="00917255">
        <w:rPr>
          <w:rFonts w:ascii="Calibri" w:hAnsi="Calibri" w:cs="Calibri"/>
          <w:sz w:val="20"/>
          <w:szCs w:val="20"/>
        </w:rPr>
        <w:t xml:space="preserve"> zabezpečovacího zařízení,</w:t>
      </w:r>
      <w:r w:rsidR="00203DB6" w:rsidRPr="00917255">
        <w:rPr>
          <w:rFonts w:ascii="Calibri" w:hAnsi="Calibri" w:cs="Calibri"/>
          <w:sz w:val="20"/>
          <w:szCs w:val="20"/>
        </w:rPr>
        <w:t xml:space="preserve">  </w:t>
      </w:r>
    </w:p>
    <w:p w:rsidR="003878FD" w:rsidRPr="00917255" w:rsidRDefault="007F522A" w:rsidP="00203DB6">
      <w:pPr>
        <w:numPr>
          <w:ilvl w:val="0"/>
          <w:numId w:val="24"/>
        </w:numPr>
        <w:spacing w:before="120"/>
        <w:jc w:val="both"/>
        <w:rPr>
          <w:rFonts w:ascii="Calibri" w:hAnsi="Calibri" w:cs="Calibri"/>
          <w:sz w:val="20"/>
          <w:szCs w:val="20"/>
        </w:rPr>
      </w:pPr>
      <w:r w:rsidRPr="00BD7473">
        <w:rPr>
          <w:rFonts w:ascii="Calibri" w:hAnsi="Calibri" w:cs="Calibri"/>
          <w:sz w:val="20"/>
          <w:szCs w:val="20"/>
        </w:rPr>
        <w:t>z</w:t>
      </w:r>
      <w:r w:rsidR="009511A4" w:rsidRPr="00BD7473">
        <w:rPr>
          <w:rFonts w:ascii="Calibri" w:hAnsi="Calibri" w:cs="Calibri"/>
          <w:sz w:val="20"/>
          <w:szCs w:val="20"/>
        </w:rPr>
        <w:t>ajištění</w:t>
      </w:r>
      <w:r w:rsidR="003878FD" w:rsidRPr="00917255">
        <w:rPr>
          <w:rFonts w:ascii="Calibri" w:hAnsi="Calibri" w:cs="Calibri"/>
          <w:sz w:val="20"/>
          <w:szCs w:val="20"/>
        </w:rPr>
        <w:t xml:space="preserve"> </w:t>
      </w:r>
      <w:r w:rsidR="00BD7473">
        <w:rPr>
          <w:rFonts w:ascii="Calibri" w:hAnsi="Calibri" w:cs="Calibri"/>
          <w:sz w:val="20"/>
          <w:szCs w:val="20"/>
        </w:rPr>
        <w:t xml:space="preserve">veškerých podkladů pro </w:t>
      </w:r>
      <w:r w:rsidR="003878FD" w:rsidRPr="00917255">
        <w:rPr>
          <w:rFonts w:ascii="Calibri" w:hAnsi="Calibri" w:cs="Calibri"/>
          <w:sz w:val="20"/>
          <w:szCs w:val="20"/>
        </w:rPr>
        <w:t>stavební povolení</w:t>
      </w:r>
      <w:r w:rsidR="00A42996" w:rsidRPr="00917255">
        <w:rPr>
          <w:rFonts w:ascii="Calibri" w:hAnsi="Calibri" w:cs="Calibri"/>
          <w:sz w:val="20"/>
          <w:szCs w:val="20"/>
        </w:rPr>
        <w:t xml:space="preserve"> nebo společného povolení, kterým se stavba umisťuje a povoluje</w:t>
      </w:r>
      <w:r w:rsidR="002D2F0E" w:rsidRPr="00917255">
        <w:rPr>
          <w:rFonts w:ascii="Calibri" w:hAnsi="Calibri" w:cs="Calibri"/>
          <w:sz w:val="20"/>
          <w:szCs w:val="20"/>
        </w:rPr>
        <w:t>,</w:t>
      </w:r>
      <w:r w:rsidR="00AA29D9" w:rsidRPr="00917255">
        <w:rPr>
          <w:rFonts w:ascii="Calibri" w:hAnsi="Calibri" w:cs="Calibri"/>
          <w:sz w:val="20"/>
          <w:szCs w:val="20"/>
        </w:rPr>
        <w:t xml:space="preserve"> </w:t>
      </w:r>
      <w:r w:rsidR="003878FD" w:rsidRPr="00917255">
        <w:rPr>
          <w:rFonts w:ascii="Calibri" w:hAnsi="Calibri" w:cs="Calibri"/>
          <w:sz w:val="20"/>
          <w:szCs w:val="20"/>
        </w:rPr>
        <w:t xml:space="preserve">včetně zpracování agendy majetkoprávního vypořádání </w:t>
      </w:r>
      <w:r w:rsidR="00D13580" w:rsidRPr="00917255">
        <w:rPr>
          <w:rFonts w:ascii="Calibri" w:hAnsi="Calibri" w:cs="Calibri"/>
          <w:sz w:val="20"/>
          <w:szCs w:val="20"/>
        </w:rPr>
        <w:t xml:space="preserve">pro </w:t>
      </w:r>
      <w:r w:rsidR="0085625A" w:rsidRPr="00917255">
        <w:rPr>
          <w:rFonts w:ascii="Calibri" w:hAnsi="Calibri" w:cs="Calibri"/>
          <w:sz w:val="20"/>
          <w:szCs w:val="20"/>
        </w:rPr>
        <w:t xml:space="preserve">stavbu </w:t>
      </w:r>
      <w:r w:rsidR="00D13580" w:rsidRPr="00917255">
        <w:rPr>
          <w:rFonts w:ascii="Calibri" w:hAnsi="Calibri" w:cs="Calibri"/>
          <w:sz w:val="20"/>
          <w:szCs w:val="20"/>
        </w:rPr>
        <w:t>rekonstrukc</w:t>
      </w:r>
      <w:r w:rsidR="00917255" w:rsidRPr="00917255">
        <w:rPr>
          <w:rFonts w:ascii="Calibri" w:hAnsi="Calibri" w:cs="Calibri"/>
          <w:sz w:val="20"/>
          <w:szCs w:val="20"/>
        </w:rPr>
        <w:t>e</w:t>
      </w:r>
      <w:r w:rsidR="00D13580" w:rsidRPr="00917255">
        <w:rPr>
          <w:rFonts w:ascii="Calibri" w:hAnsi="Calibri" w:cs="Calibri"/>
          <w:sz w:val="20"/>
          <w:szCs w:val="20"/>
        </w:rPr>
        <w:t xml:space="preserve"> nebo novostavbu železniční trati nebo železniční stanice</w:t>
      </w:r>
      <w:r w:rsidR="00B847FA" w:rsidRPr="00917255">
        <w:rPr>
          <w:rFonts w:ascii="Calibri" w:hAnsi="Calibri" w:cs="Calibri"/>
          <w:sz w:val="20"/>
          <w:szCs w:val="20"/>
        </w:rPr>
        <w:t>.</w:t>
      </w:r>
      <w:r w:rsidR="00203DB6" w:rsidRPr="00917255">
        <w:rPr>
          <w:rFonts w:ascii="Calibri" w:hAnsi="Calibri" w:cs="Calibri"/>
          <w:sz w:val="20"/>
          <w:szCs w:val="20"/>
        </w:rPr>
        <w:t xml:space="preserve"> </w:t>
      </w:r>
    </w:p>
    <w:p w:rsidR="0085625A" w:rsidRPr="002837E2" w:rsidRDefault="0085625A" w:rsidP="0085625A">
      <w:pPr>
        <w:spacing w:before="120"/>
        <w:ind w:left="1778"/>
        <w:jc w:val="both"/>
        <w:rPr>
          <w:rFonts w:ascii="Calibri" w:hAnsi="Calibri" w:cs="Calibri"/>
          <w:sz w:val="20"/>
          <w:szCs w:val="20"/>
        </w:rPr>
      </w:pPr>
    </w:p>
    <w:p w:rsidR="00DB24DF" w:rsidRPr="002837E2" w:rsidRDefault="00DB24DF" w:rsidP="00502E3C">
      <w:pPr>
        <w:spacing w:before="120"/>
        <w:ind w:left="1418"/>
        <w:jc w:val="both"/>
        <w:rPr>
          <w:rFonts w:ascii="Calibri" w:hAnsi="Calibri" w:cs="Calibri"/>
          <w:sz w:val="20"/>
          <w:szCs w:val="20"/>
        </w:rPr>
      </w:pPr>
      <w:r w:rsidRPr="002837E2">
        <w:rPr>
          <w:rFonts w:ascii="Calibri" w:hAnsi="Calibri" w:cs="Calibri"/>
          <w:sz w:val="20"/>
          <w:szCs w:val="20"/>
        </w:rPr>
        <w:t xml:space="preserve">Každá z činností uvedených pod písm. a), b), c), musí být </w:t>
      </w:r>
      <w:r w:rsidR="00EE605D" w:rsidRPr="002837E2">
        <w:rPr>
          <w:rFonts w:ascii="Calibri" w:hAnsi="Calibri" w:cs="Calibri"/>
          <w:sz w:val="20"/>
          <w:szCs w:val="20"/>
        </w:rPr>
        <w:t xml:space="preserve">vždy </w:t>
      </w:r>
      <w:r w:rsidRPr="002837E2">
        <w:rPr>
          <w:rFonts w:ascii="Calibri" w:hAnsi="Calibri" w:cs="Calibri"/>
          <w:sz w:val="20"/>
          <w:szCs w:val="20"/>
        </w:rPr>
        <w:t xml:space="preserve">doložena alespoň ve dvou referenčních zakázkách (významných službách). </w:t>
      </w:r>
    </w:p>
    <w:p w:rsidR="00C907E3" w:rsidRPr="002837E2" w:rsidRDefault="00EA19A8" w:rsidP="00C907E3">
      <w:pPr>
        <w:spacing w:before="120"/>
        <w:ind w:left="1418"/>
        <w:jc w:val="both"/>
        <w:rPr>
          <w:rFonts w:ascii="Calibri" w:hAnsi="Calibri" w:cs="Calibri"/>
          <w:sz w:val="20"/>
          <w:szCs w:val="20"/>
        </w:rPr>
      </w:pPr>
      <w:r w:rsidRPr="002837E2">
        <w:rPr>
          <w:rFonts w:ascii="Calibri" w:hAnsi="Calibri" w:cs="Calibri"/>
          <w:sz w:val="20"/>
          <w:szCs w:val="20"/>
        </w:rPr>
        <w:t>P</w:t>
      </w:r>
      <w:r w:rsidR="00D85A2B" w:rsidRPr="002837E2">
        <w:rPr>
          <w:rFonts w:ascii="Calibri" w:hAnsi="Calibri" w:cs="Calibri"/>
          <w:sz w:val="20"/>
          <w:szCs w:val="20"/>
        </w:rPr>
        <w:t>arametry</w:t>
      </w:r>
      <w:r w:rsidR="008E5430" w:rsidRPr="002837E2">
        <w:rPr>
          <w:rFonts w:ascii="Calibri" w:hAnsi="Calibri" w:cs="Calibri"/>
          <w:sz w:val="20"/>
          <w:szCs w:val="20"/>
        </w:rPr>
        <w:t>, resp. požadavky</w:t>
      </w:r>
      <w:r w:rsidR="00D85A2B" w:rsidRPr="002837E2">
        <w:rPr>
          <w:rFonts w:ascii="Calibri" w:hAnsi="Calibri" w:cs="Calibri"/>
          <w:sz w:val="20"/>
          <w:szCs w:val="20"/>
        </w:rPr>
        <w:t xml:space="preserve"> </w:t>
      </w:r>
      <w:r w:rsidR="008E5430" w:rsidRPr="002837E2">
        <w:rPr>
          <w:rFonts w:ascii="Calibri" w:hAnsi="Calibri" w:cs="Calibri"/>
          <w:sz w:val="20"/>
          <w:szCs w:val="20"/>
        </w:rPr>
        <w:t>na obsahovou náplň činností</w:t>
      </w:r>
      <w:r w:rsidRPr="002837E2">
        <w:rPr>
          <w:rFonts w:ascii="Calibri" w:hAnsi="Calibri" w:cs="Calibri"/>
          <w:sz w:val="20"/>
          <w:szCs w:val="20"/>
        </w:rPr>
        <w:t xml:space="preserve">, uvedené </w:t>
      </w:r>
      <w:r w:rsidR="001B2184" w:rsidRPr="002837E2">
        <w:rPr>
          <w:rFonts w:ascii="Calibri" w:hAnsi="Calibri" w:cs="Calibri"/>
          <w:sz w:val="20"/>
          <w:szCs w:val="20"/>
        </w:rPr>
        <w:t xml:space="preserve">výše </w:t>
      </w:r>
      <w:r w:rsidRPr="002837E2">
        <w:rPr>
          <w:rFonts w:ascii="Calibri" w:hAnsi="Calibri" w:cs="Calibri"/>
          <w:sz w:val="20"/>
          <w:szCs w:val="20"/>
        </w:rPr>
        <w:t xml:space="preserve">pod písm. a), b), c), </w:t>
      </w:r>
      <w:r w:rsidR="008E5430" w:rsidRPr="002837E2">
        <w:rPr>
          <w:rFonts w:ascii="Calibri" w:hAnsi="Calibri" w:cs="Calibri"/>
          <w:sz w:val="20"/>
          <w:szCs w:val="20"/>
        </w:rPr>
        <w:t>l</w:t>
      </w:r>
      <w:r w:rsidR="00D85A2B" w:rsidRPr="002837E2">
        <w:rPr>
          <w:rFonts w:ascii="Calibri" w:hAnsi="Calibri" w:cs="Calibri"/>
          <w:sz w:val="20"/>
          <w:szCs w:val="20"/>
        </w:rPr>
        <w:t xml:space="preserve">ze splnit všechny </w:t>
      </w:r>
      <w:r w:rsidR="0091578F" w:rsidRPr="002837E2">
        <w:rPr>
          <w:rFonts w:ascii="Calibri" w:hAnsi="Calibri" w:cs="Calibri"/>
          <w:sz w:val="20"/>
          <w:szCs w:val="20"/>
        </w:rPr>
        <w:t xml:space="preserve">současně </w:t>
      </w:r>
      <w:r w:rsidR="00D85A2B" w:rsidRPr="002837E2">
        <w:rPr>
          <w:rFonts w:ascii="Calibri" w:hAnsi="Calibri" w:cs="Calibri"/>
          <w:sz w:val="20"/>
          <w:szCs w:val="20"/>
        </w:rPr>
        <w:t>v rámci jedné referenční zakázky</w:t>
      </w:r>
      <w:r w:rsidR="008E5430" w:rsidRPr="002837E2">
        <w:rPr>
          <w:rFonts w:ascii="Calibri" w:hAnsi="Calibri" w:cs="Calibri"/>
          <w:sz w:val="20"/>
          <w:szCs w:val="20"/>
        </w:rPr>
        <w:t xml:space="preserve"> (významné služby)</w:t>
      </w:r>
      <w:r w:rsidR="00D85A2B" w:rsidRPr="002837E2">
        <w:rPr>
          <w:rFonts w:ascii="Calibri" w:hAnsi="Calibri" w:cs="Calibri"/>
          <w:sz w:val="20"/>
          <w:szCs w:val="20"/>
        </w:rPr>
        <w:t xml:space="preserve">, ale připouští se i splnění požadavků </w:t>
      </w:r>
      <w:r w:rsidR="006439EB" w:rsidRPr="002837E2">
        <w:rPr>
          <w:rFonts w:ascii="Calibri" w:hAnsi="Calibri" w:cs="Calibri"/>
          <w:sz w:val="20"/>
          <w:szCs w:val="20"/>
        </w:rPr>
        <w:t xml:space="preserve">dle písm. a), b), c), </w:t>
      </w:r>
      <w:r w:rsidR="00D85A2B" w:rsidRPr="002837E2">
        <w:rPr>
          <w:rFonts w:ascii="Calibri" w:hAnsi="Calibri" w:cs="Calibri"/>
          <w:sz w:val="20"/>
          <w:szCs w:val="20"/>
        </w:rPr>
        <w:t>odděleně v</w:t>
      </w:r>
      <w:r w:rsidR="008E5430" w:rsidRPr="002837E2">
        <w:rPr>
          <w:rFonts w:ascii="Calibri" w:hAnsi="Calibri" w:cs="Calibri"/>
          <w:sz w:val="20"/>
          <w:szCs w:val="20"/>
        </w:rPr>
        <w:t xml:space="preserve"> několika </w:t>
      </w:r>
      <w:r w:rsidR="00AE4BE8" w:rsidRPr="002837E2">
        <w:rPr>
          <w:rFonts w:ascii="Calibri" w:hAnsi="Calibri" w:cs="Calibri"/>
          <w:sz w:val="20"/>
          <w:szCs w:val="20"/>
        </w:rPr>
        <w:t xml:space="preserve">dílčích </w:t>
      </w:r>
      <w:r w:rsidR="00D85A2B" w:rsidRPr="002837E2">
        <w:rPr>
          <w:rFonts w:ascii="Calibri" w:hAnsi="Calibri" w:cs="Calibri"/>
          <w:sz w:val="20"/>
          <w:szCs w:val="20"/>
        </w:rPr>
        <w:t>referenčních zakázkách.</w:t>
      </w:r>
      <w:r w:rsidR="00AE4BE8" w:rsidRPr="002837E2">
        <w:rPr>
          <w:rFonts w:ascii="Calibri" w:hAnsi="Calibri" w:cs="Calibri"/>
          <w:sz w:val="20"/>
          <w:szCs w:val="20"/>
        </w:rPr>
        <w:t xml:space="preserve"> Každá z těchto dílčích referenčních zakázek však musí vždy samostatně dosahovat alespoň minimální úrovně </w:t>
      </w:r>
      <w:r w:rsidR="00D356EA" w:rsidRPr="002837E2">
        <w:rPr>
          <w:rFonts w:ascii="Calibri" w:hAnsi="Calibri" w:cs="Calibri"/>
          <w:sz w:val="20"/>
          <w:szCs w:val="20"/>
        </w:rPr>
        <w:t xml:space="preserve">požadavků </w:t>
      </w:r>
      <w:r w:rsidR="00AE4BE8" w:rsidRPr="002837E2">
        <w:rPr>
          <w:rFonts w:ascii="Calibri" w:hAnsi="Calibri" w:cs="Calibri"/>
          <w:sz w:val="20"/>
          <w:szCs w:val="20"/>
        </w:rPr>
        <w:t xml:space="preserve">dle písm. a), </w:t>
      </w:r>
      <w:r w:rsidR="00CA3140" w:rsidRPr="002837E2">
        <w:rPr>
          <w:rFonts w:ascii="Calibri" w:hAnsi="Calibri" w:cs="Calibri"/>
          <w:sz w:val="20"/>
          <w:szCs w:val="20"/>
        </w:rPr>
        <w:t xml:space="preserve">nebo </w:t>
      </w:r>
      <w:r w:rsidR="00AE4BE8" w:rsidRPr="002837E2">
        <w:rPr>
          <w:rFonts w:ascii="Calibri" w:hAnsi="Calibri" w:cs="Calibri"/>
          <w:sz w:val="20"/>
          <w:szCs w:val="20"/>
        </w:rPr>
        <w:t>b)</w:t>
      </w:r>
      <w:r w:rsidR="00CA3140" w:rsidRPr="002837E2">
        <w:rPr>
          <w:rFonts w:ascii="Calibri" w:hAnsi="Calibri" w:cs="Calibri"/>
          <w:sz w:val="20"/>
          <w:szCs w:val="20"/>
        </w:rPr>
        <w:t xml:space="preserve"> nebo</w:t>
      </w:r>
      <w:r w:rsidR="00AE4BE8" w:rsidRPr="002837E2">
        <w:rPr>
          <w:rFonts w:ascii="Calibri" w:hAnsi="Calibri" w:cs="Calibri"/>
          <w:sz w:val="20"/>
          <w:szCs w:val="20"/>
        </w:rPr>
        <w:t xml:space="preserve"> c)</w:t>
      </w:r>
      <w:r w:rsidR="00CA3140" w:rsidRPr="002837E2">
        <w:rPr>
          <w:rFonts w:ascii="Calibri" w:hAnsi="Calibri" w:cs="Calibri"/>
          <w:sz w:val="20"/>
          <w:szCs w:val="20"/>
        </w:rPr>
        <w:t xml:space="preserve"> </w:t>
      </w:r>
      <w:r w:rsidR="00AE4BE8" w:rsidRPr="002837E2">
        <w:rPr>
          <w:rFonts w:ascii="Calibri" w:hAnsi="Calibri" w:cs="Calibri"/>
          <w:sz w:val="20"/>
          <w:szCs w:val="20"/>
        </w:rPr>
        <w:t>výše.</w:t>
      </w:r>
      <w:r w:rsidR="0091578F" w:rsidRPr="002837E2">
        <w:rPr>
          <w:rFonts w:ascii="Calibri" w:hAnsi="Calibri" w:cs="Calibri"/>
          <w:sz w:val="20"/>
          <w:szCs w:val="20"/>
        </w:rPr>
        <w:t xml:space="preserve"> </w:t>
      </w:r>
    </w:p>
    <w:p w:rsidR="00ED08AF" w:rsidRPr="002837E2" w:rsidRDefault="00ED08AF" w:rsidP="00502E3C">
      <w:pPr>
        <w:spacing w:before="120"/>
        <w:ind w:left="1418"/>
        <w:jc w:val="both"/>
        <w:rPr>
          <w:rFonts w:ascii="Calibri" w:hAnsi="Calibri" w:cs="Calibri"/>
          <w:sz w:val="20"/>
          <w:szCs w:val="20"/>
        </w:rPr>
      </w:pPr>
      <w:r w:rsidRPr="002837E2">
        <w:rPr>
          <w:rFonts w:ascii="Calibri" w:hAnsi="Calibri" w:cs="Calibri"/>
          <w:sz w:val="20"/>
          <w:szCs w:val="20"/>
        </w:rPr>
        <w:t xml:space="preserve">Celkový součet cen </w:t>
      </w:r>
      <w:r w:rsidR="009312CF" w:rsidRPr="002837E2">
        <w:rPr>
          <w:rFonts w:ascii="Calibri" w:hAnsi="Calibri" w:cs="Calibri"/>
          <w:sz w:val="20"/>
          <w:szCs w:val="20"/>
        </w:rPr>
        <w:t xml:space="preserve">významných služeb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sidRPr="002837E2">
        <w:rPr>
          <w:rFonts w:ascii="Calibri" w:hAnsi="Calibri" w:cs="Calibri"/>
          <w:sz w:val="20"/>
          <w:szCs w:val="20"/>
        </w:rPr>
        <w:t>které dodavatel poskytl</w:t>
      </w:r>
      <w:r w:rsidRPr="002837E2">
        <w:rPr>
          <w:rFonts w:ascii="Calibri" w:hAnsi="Calibri" w:cs="Calibri"/>
          <w:sz w:val="20"/>
          <w:szCs w:val="20"/>
        </w:rPr>
        <w:t xml:space="preserve">, musí dosahovat </w:t>
      </w:r>
      <w:r w:rsidR="007F0156" w:rsidRPr="002837E2">
        <w:rPr>
          <w:rFonts w:ascii="Calibri" w:hAnsi="Calibri" w:cs="Calibri"/>
          <w:sz w:val="20"/>
          <w:szCs w:val="20"/>
        </w:rPr>
        <w:t>v</w:t>
      </w:r>
      <w:r w:rsidR="00B73EF2" w:rsidRPr="002837E2">
        <w:rPr>
          <w:rFonts w:ascii="Calibri" w:hAnsi="Calibri" w:cs="Calibri"/>
          <w:sz w:val="20"/>
          <w:szCs w:val="20"/>
        </w:rPr>
        <w:t> </w:t>
      </w:r>
      <w:r w:rsidR="007F0156" w:rsidRPr="002837E2">
        <w:rPr>
          <w:rFonts w:ascii="Calibri" w:hAnsi="Calibri" w:cs="Calibri"/>
          <w:sz w:val="20"/>
          <w:szCs w:val="20"/>
        </w:rPr>
        <w:t>souhrnu</w:t>
      </w:r>
      <w:r w:rsidR="00B73EF2" w:rsidRPr="002837E2">
        <w:rPr>
          <w:rFonts w:ascii="Calibri" w:hAnsi="Calibri" w:cs="Calibri"/>
          <w:sz w:val="20"/>
          <w:szCs w:val="20"/>
        </w:rPr>
        <w:t>,</w:t>
      </w:r>
      <w:r w:rsidR="007F0156" w:rsidRPr="002837E2">
        <w:rPr>
          <w:rFonts w:ascii="Calibri" w:hAnsi="Calibri" w:cs="Calibri"/>
          <w:sz w:val="20"/>
          <w:szCs w:val="20"/>
        </w:rPr>
        <w:t xml:space="preserve"> </w:t>
      </w:r>
      <w:r w:rsidR="00180136" w:rsidRPr="002837E2">
        <w:rPr>
          <w:rFonts w:ascii="Calibri" w:hAnsi="Calibri" w:cs="Calibri"/>
          <w:sz w:val="20"/>
          <w:szCs w:val="20"/>
        </w:rPr>
        <w:t>včetně případných poddodávek</w:t>
      </w:r>
      <w:r w:rsidR="00B73EF2" w:rsidRPr="002837E2">
        <w:rPr>
          <w:rFonts w:ascii="Calibri" w:hAnsi="Calibri" w:cs="Calibri"/>
          <w:sz w:val="20"/>
          <w:szCs w:val="20"/>
        </w:rPr>
        <w:t>,</w:t>
      </w:r>
      <w:r w:rsidR="00180136" w:rsidRPr="002837E2">
        <w:rPr>
          <w:rFonts w:ascii="Calibri" w:hAnsi="Calibri" w:cs="Calibri"/>
          <w:sz w:val="20"/>
          <w:szCs w:val="20"/>
        </w:rPr>
        <w:t xml:space="preserve"> </w:t>
      </w:r>
      <w:r w:rsidRPr="002837E2">
        <w:rPr>
          <w:rFonts w:ascii="Calibri" w:hAnsi="Calibri" w:cs="Calibri"/>
          <w:sz w:val="20"/>
          <w:szCs w:val="20"/>
        </w:rPr>
        <w:t>minimálně</w:t>
      </w:r>
      <w:r w:rsidR="003471DD" w:rsidRPr="002837E2">
        <w:rPr>
          <w:rFonts w:ascii="Calibri" w:hAnsi="Calibri" w:cs="Calibri"/>
          <w:sz w:val="20"/>
          <w:szCs w:val="20"/>
        </w:rPr>
        <w:t xml:space="preserve"> </w:t>
      </w:r>
      <w:r w:rsidR="00C35259" w:rsidRPr="002837E2">
        <w:rPr>
          <w:rFonts w:ascii="Calibri" w:hAnsi="Calibri" w:cs="Calibri"/>
          <w:sz w:val="20"/>
          <w:szCs w:val="20"/>
        </w:rPr>
        <w:t>80.000.000,-</w:t>
      </w:r>
      <w:r w:rsidR="00D51679" w:rsidRPr="002837E2">
        <w:rPr>
          <w:rFonts w:ascii="Calibri" w:hAnsi="Calibri" w:cs="Calibri"/>
          <w:sz w:val="20"/>
          <w:szCs w:val="20"/>
        </w:rPr>
        <w:t xml:space="preserve"> </w:t>
      </w:r>
      <w:r w:rsidR="0027629F" w:rsidRPr="002837E2">
        <w:rPr>
          <w:rFonts w:ascii="Calibri" w:hAnsi="Calibri" w:cs="Calibri"/>
          <w:sz w:val="20"/>
          <w:szCs w:val="20"/>
        </w:rPr>
        <w:t>Kč bez DPH</w:t>
      </w:r>
      <w:r w:rsidR="00FE5CFB" w:rsidRPr="002837E2">
        <w:rPr>
          <w:rFonts w:ascii="Calibri" w:hAnsi="Calibri" w:cs="Calibri"/>
          <w:sz w:val="20"/>
          <w:szCs w:val="20"/>
        </w:rPr>
        <w:t xml:space="preserve">, přičemž </w:t>
      </w:r>
      <w:r w:rsidR="007F0156" w:rsidRPr="002837E2">
        <w:rPr>
          <w:rFonts w:ascii="Calibri" w:hAnsi="Calibri" w:cs="Calibri"/>
          <w:sz w:val="20"/>
          <w:szCs w:val="20"/>
        </w:rPr>
        <w:t>alespoň</w:t>
      </w:r>
      <w:r w:rsidR="00FE5CFB" w:rsidRPr="002837E2">
        <w:rPr>
          <w:rFonts w:ascii="Calibri" w:hAnsi="Calibri" w:cs="Calibri"/>
          <w:sz w:val="20"/>
          <w:szCs w:val="20"/>
        </w:rPr>
        <w:t xml:space="preserve"> jedna </w:t>
      </w:r>
      <w:r w:rsidR="001D5B51">
        <w:rPr>
          <w:rFonts w:ascii="Calibri" w:hAnsi="Calibri" w:cs="Calibri"/>
          <w:sz w:val="20"/>
          <w:szCs w:val="20"/>
        </w:rPr>
        <w:t xml:space="preserve">významná </w:t>
      </w:r>
      <w:r w:rsidR="00FE5CFB" w:rsidRPr="002837E2">
        <w:rPr>
          <w:rFonts w:ascii="Calibri" w:hAnsi="Calibri" w:cs="Calibri"/>
          <w:sz w:val="20"/>
          <w:szCs w:val="20"/>
        </w:rPr>
        <w:t>služb</w:t>
      </w:r>
      <w:r w:rsidR="009B46CA" w:rsidRPr="002837E2">
        <w:rPr>
          <w:rFonts w:ascii="Calibri" w:hAnsi="Calibri" w:cs="Calibri"/>
          <w:sz w:val="20"/>
          <w:szCs w:val="20"/>
        </w:rPr>
        <w:t>a</w:t>
      </w:r>
      <w:r w:rsidR="00FE5CFB" w:rsidRPr="002837E2">
        <w:rPr>
          <w:rFonts w:ascii="Calibri" w:hAnsi="Calibri" w:cs="Calibri"/>
          <w:sz w:val="20"/>
          <w:szCs w:val="20"/>
        </w:rPr>
        <w:t xml:space="preserve"> musí dosahovat </w:t>
      </w:r>
      <w:r w:rsidR="00553604" w:rsidRPr="002837E2">
        <w:rPr>
          <w:rFonts w:ascii="Calibri" w:hAnsi="Calibri" w:cs="Calibri"/>
          <w:sz w:val="20"/>
          <w:szCs w:val="20"/>
        </w:rPr>
        <w:t>ceny</w:t>
      </w:r>
      <w:r w:rsidR="00FE5CFB" w:rsidRPr="002837E2">
        <w:rPr>
          <w:rFonts w:ascii="Calibri" w:hAnsi="Calibri" w:cs="Calibri"/>
          <w:sz w:val="20"/>
          <w:szCs w:val="20"/>
        </w:rPr>
        <w:t xml:space="preserve"> nejméně </w:t>
      </w:r>
      <w:r w:rsidR="00C35259" w:rsidRPr="002837E2">
        <w:rPr>
          <w:rFonts w:ascii="Calibri" w:hAnsi="Calibri" w:cs="Calibri"/>
          <w:sz w:val="20"/>
          <w:szCs w:val="20"/>
        </w:rPr>
        <w:t>40.000.000,-</w:t>
      </w:r>
      <w:r w:rsidR="005737ED" w:rsidRPr="002837E2">
        <w:rPr>
          <w:rFonts w:ascii="Calibri" w:hAnsi="Calibri" w:cs="Calibri"/>
          <w:b/>
          <w:bCs/>
          <w:sz w:val="20"/>
          <w:szCs w:val="20"/>
        </w:rPr>
        <w:t xml:space="preserve"> </w:t>
      </w:r>
      <w:r w:rsidR="00FE5CFB" w:rsidRPr="002837E2">
        <w:rPr>
          <w:rFonts w:ascii="Calibri" w:hAnsi="Calibri" w:cs="Calibri"/>
          <w:sz w:val="20"/>
          <w:szCs w:val="20"/>
        </w:rPr>
        <w:t>Kč bez DPH.</w:t>
      </w:r>
      <w:r w:rsidR="00203DB6" w:rsidRPr="002837E2">
        <w:rPr>
          <w:rFonts w:ascii="Calibri" w:hAnsi="Calibri" w:cs="Calibri"/>
          <w:sz w:val="20"/>
          <w:szCs w:val="20"/>
        </w:rPr>
        <w:t xml:space="preserve"> </w:t>
      </w:r>
    </w:p>
    <w:p w:rsidR="001D5B51" w:rsidRDefault="001D5B51" w:rsidP="002E28A4">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1F6640">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1F6640">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2E28A4" w:rsidRDefault="002E28A4" w:rsidP="002E28A4">
      <w:pPr>
        <w:spacing w:before="120"/>
        <w:ind w:left="1418"/>
        <w:jc w:val="both"/>
        <w:rPr>
          <w:rFonts w:ascii="Calibri" w:hAnsi="Calibri" w:cs="Calibri"/>
          <w:sz w:val="20"/>
          <w:szCs w:val="20"/>
        </w:rPr>
      </w:pPr>
      <w:r w:rsidRPr="002837E2">
        <w:rPr>
          <w:rFonts w:ascii="Calibri" w:hAnsi="Calibri" w:cs="Calibri"/>
          <w:sz w:val="20"/>
          <w:szCs w:val="20"/>
        </w:rPr>
        <w:t xml:space="preserve">Doba </w:t>
      </w:r>
      <w:r w:rsidR="00A877BF" w:rsidRPr="002837E2">
        <w:rPr>
          <w:rFonts w:ascii="Calibri" w:hAnsi="Calibri" w:cs="Calibri"/>
          <w:sz w:val="20"/>
          <w:szCs w:val="20"/>
        </w:rPr>
        <w:t>8</w:t>
      </w:r>
      <w:r w:rsidRPr="002837E2">
        <w:rPr>
          <w:rFonts w:ascii="Calibri" w:hAnsi="Calibri" w:cs="Calibri"/>
          <w:sz w:val="20"/>
          <w:szCs w:val="20"/>
        </w:rPr>
        <w:t xml:space="preserve"> let</w:t>
      </w:r>
      <w:r w:rsidR="00D05616" w:rsidRPr="002837E2">
        <w:rPr>
          <w:rFonts w:ascii="Calibri" w:hAnsi="Calibri" w:cs="Calibri"/>
          <w:sz w:val="20"/>
          <w:szCs w:val="20"/>
        </w:rPr>
        <w:t xml:space="preserve"> </w:t>
      </w:r>
      <w:r w:rsidRPr="002837E2">
        <w:rPr>
          <w:rFonts w:ascii="Calibri" w:hAnsi="Calibri" w:cs="Calibri"/>
          <w:sz w:val="20"/>
          <w:szCs w:val="20"/>
        </w:rPr>
        <w:t xml:space="preserve">se považuje za splněnou, pokud byly </w:t>
      </w:r>
      <w:r w:rsidR="001D5B51">
        <w:rPr>
          <w:rFonts w:ascii="Calibri" w:hAnsi="Calibri" w:cs="Calibri"/>
          <w:sz w:val="20"/>
          <w:szCs w:val="20"/>
        </w:rPr>
        <w:t xml:space="preserve">významné </w:t>
      </w:r>
      <w:r w:rsidRPr="002837E2">
        <w:rPr>
          <w:rFonts w:ascii="Calibri" w:hAnsi="Calibri" w:cs="Calibri"/>
          <w:sz w:val="20"/>
          <w:szCs w:val="20"/>
        </w:rPr>
        <w:t>služby v průběhu této</w:t>
      </w:r>
      <w:r w:rsidRPr="00512D37">
        <w:rPr>
          <w:rFonts w:ascii="Calibri" w:hAnsi="Calibri" w:cs="Calibri"/>
          <w:sz w:val="20"/>
          <w:szCs w:val="20"/>
        </w:rPr>
        <w:t xml:space="preserve">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1D5B51">
        <w:rPr>
          <w:rFonts w:ascii="Calibri" w:hAnsi="Calibri" w:cs="Calibri"/>
          <w:sz w:val="20"/>
          <w:szCs w:val="20"/>
        </w:rPr>
        <w:t xml:space="preserve">významných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w:t>
      </w:r>
      <w:r w:rsidR="001D5B51">
        <w:rPr>
          <w:rFonts w:ascii="Calibri" w:hAnsi="Calibri" w:cs="Calibri"/>
          <w:sz w:val="20"/>
          <w:szCs w:val="20"/>
        </w:rPr>
        <w:t xml:space="preserve">významných </w:t>
      </w:r>
      <w:r w:rsidR="00371576" w:rsidRPr="00512D37">
        <w:rPr>
          <w:rFonts w:ascii="Calibri" w:hAnsi="Calibri" w:cs="Arial"/>
          <w:sz w:val="20"/>
          <w:szCs w:val="20"/>
        </w:rPr>
        <w:t xml:space="preserve">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1D5B51">
        <w:rPr>
          <w:rFonts w:ascii="Calibri" w:hAnsi="Calibri" w:cs="Calibri"/>
          <w:sz w:val="20"/>
          <w:szCs w:val="20"/>
        </w:rPr>
        <w:t xml:space="preserve">významná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1D5B51">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lastRenderedPageBreak/>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1D5B51">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1D5B51">
        <w:rPr>
          <w:rFonts w:ascii="Calibri" w:hAnsi="Calibri" w:cs="Calibri"/>
          <w:sz w:val="20"/>
          <w:szCs w:val="20"/>
        </w:rPr>
        <w:t>,</w:t>
      </w:r>
      <w:r w:rsidR="001D5B51" w:rsidRPr="001D5B51">
        <w:rPr>
          <w:rFonts w:ascii="Calibri" w:hAnsi="Calibri" w:cs="Calibri"/>
          <w:sz w:val="20"/>
          <w:szCs w:val="20"/>
        </w:rPr>
        <w:t xml:space="preserve"> </w:t>
      </w:r>
      <w:r w:rsidR="001D5B51"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F67C42" w:rsidRDefault="002567AF" w:rsidP="00A64D23">
      <w:pPr>
        <w:numPr>
          <w:ilvl w:val="0"/>
          <w:numId w:val="14"/>
        </w:numPr>
        <w:spacing w:before="60"/>
        <w:ind w:left="1843" w:hanging="425"/>
        <w:jc w:val="both"/>
        <w:rPr>
          <w:rFonts w:ascii="Calibri" w:hAnsi="Calibri" w:cs="Calibri"/>
          <w:b/>
          <w:bCs/>
          <w:sz w:val="20"/>
          <w:szCs w:val="20"/>
        </w:rPr>
      </w:pPr>
      <w:r w:rsidRPr="00F67C42">
        <w:rPr>
          <w:rFonts w:ascii="Calibri" w:hAnsi="Calibri" w:cs="Calibri"/>
          <w:b/>
          <w:bCs/>
          <w:sz w:val="20"/>
          <w:szCs w:val="20"/>
        </w:rPr>
        <w:t>v</w:t>
      </w:r>
      <w:r w:rsidR="00B574F0" w:rsidRPr="00F67C42">
        <w:rPr>
          <w:rFonts w:ascii="Calibri" w:hAnsi="Calibri" w:cs="Calibri"/>
          <w:b/>
          <w:bCs/>
          <w:sz w:val="20"/>
          <w:szCs w:val="20"/>
        </w:rPr>
        <w:t xml:space="preserve">edoucí týmu </w:t>
      </w:r>
    </w:p>
    <w:p w:rsidR="008326F0" w:rsidRDefault="00B574F0" w:rsidP="00F67C42">
      <w:pPr>
        <w:numPr>
          <w:ilvl w:val="0"/>
          <w:numId w:val="26"/>
        </w:numPr>
        <w:spacing w:before="60"/>
        <w:ind w:left="2127"/>
        <w:jc w:val="both"/>
        <w:rPr>
          <w:rFonts w:ascii="Calibri" w:hAnsi="Calibri" w:cs="Calibri"/>
          <w:sz w:val="20"/>
          <w:szCs w:val="20"/>
        </w:rPr>
      </w:pPr>
      <w:r w:rsidRPr="008326F0">
        <w:rPr>
          <w:rFonts w:ascii="Calibri" w:hAnsi="Calibri" w:cs="Calibri"/>
          <w:sz w:val="20"/>
          <w:szCs w:val="20"/>
        </w:rPr>
        <w:t xml:space="preserve">vysokoškolské vzdělání; nejméně </w:t>
      </w:r>
      <w:r w:rsidR="00BA2127" w:rsidRPr="008326F0">
        <w:rPr>
          <w:rFonts w:ascii="Calibri" w:hAnsi="Calibri" w:cs="Calibri"/>
          <w:sz w:val="20"/>
          <w:szCs w:val="20"/>
        </w:rPr>
        <w:t>5</w:t>
      </w:r>
      <w:r w:rsidRPr="008326F0">
        <w:rPr>
          <w:rFonts w:ascii="Calibri" w:hAnsi="Calibri" w:cs="Calibri"/>
          <w:sz w:val="20"/>
          <w:szCs w:val="20"/>
        </w:rPr>
        <w:t xml:space="preserve"> let praxe v </w:t>
      </w:r>
      <w:r w:rsidR="00BA2127" w:rsidRPr="008326F0">
        <w:rPr>
          <w:rFonts w:ascii="Calibri" w:hAnsi="Calibri" w:cs="Calibri"/>
          <w:sz w:val="20"/>
          <w:szCs w:val="20"/>
        </w:rPr>
        <w:t>projektování obdobných zakázek</w:t>
      </w:r>
    </w:p>
    <w:p w:rsidR="00F67C42" w:rsidRPr="008326F0" w:rsidRDefault="00B574F0" w:rsidP="00F67C42">
      <w:pPr>
        <w:numPr>
          <w:ilvl w:val="0"/>
          <w:numId w:val="26"/>
        </w:numPr>
        <w:spacing w:before="60"/>
        <w:ind w:left="2127"/>
        <w:jc w:val="both"/>
        <w:rPr>
          <w:rFonts w:ascii="Calibri" w:hAnsi="Calibri" w:cs="Calibri"/>
          <w:sz w:val="20"/>
          <w:szCs w:val="20"/>
        </w:rPr>
      </w:pPr>
      <w:r w:rsidRPr="008326F0">
        <w:rPr>
          <w:rFonts w:ascii="Calibri" w:hAnsi="Calibri" w:cs="Calibri"/>
          <w:sz w:val="20"/>
          <w:szCs w:val="20"/>
        </w:rPr>
        <w:t>autorizace</w:t>
      </w:r>
      <w:r w:rsidR="003F031B" w:rsidRPr="008326F0">
        <w:rPr>
          <w:rFonts w:ascii="Calibri" w:hAnsi="Calibri" w:cs="Calibri"/>
          <w:sz w:val="20"/>
          <w:szCs w:val="20"/>
        </w:rPr>
        <w:t xml:space="preserve">/registrace </w:t>
      </w:r>
      <w:r w:rsidRPr="008326F0">
        <w:rPr>
          <w:rFonts w:ascii="Calibri" w:hAnsi="Calibri" w:cs="Calibri"/>
          <w:sz w:val="20"/>
          <w:szCs w:val="20"/>
        </w:rPr>
        <w:t xml:space="preserve"> v rozsahu dle § 5 odst. 3 písm. b) zák. č. 360/1992 Sb., </w:t>
      </w:r>
      <w:r w:rsidR="00227E79" w:rsidRPr="008326F0">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8326F0">
        <w:rPr>
          <w:rFonts w:ascii="Calibri" w:hAnsi="Calibri" w:cs="Calibri"/>
          <w:sz w:val="20"/>
          <w:szCs w:val="20"/>
        </w:rPr>
        <w:t>tedy pro dopravní stavby</w:t>
      </w:r>
      <w:r w:rsidR="001F3FCF" w:rsidRPr="008326F0">
        <w:rPr>
          <w:rFonts w:ascii="Calibri" w:hAnsi="Calibri" w:cs="Calibri"/>
          <w:sz w:val="20"/>
          <w:szCs w:val="20"/>
        </w:rPr>
        <w:t xml:space="preserve"> </w:t>
      </w:r>
    </w:p>
    <w:p w:rsidR="00B574F0" w:rsidRPr="00F67C42" w:rsidRDefault="00B574F0" w:rsidP="008326F0">
      <w:pPr>
        <w:numPr>
          <w:ilvl w:val="1"/>
          <w:numId w:val="26"/>
        </w:numPr>
        <w:spacing w:before="60"/>
        <w:jc w:val="both"/>
        <w:rPr>
          <w:rFonts w:ascii="Calibri" w:hAnsi="Calibri" w:cs="Calibri"/>
          <w:sz w:val="20"/>
          <w:szCs w:val="20"/>
        </w:rPr>
      </w:pPr>
      <w:r w:rsidRPr="00F67C42">
        <w:rPr>
          <w:rFonts w:ascii="Calibri" w:hAnsi="Calibri" w:cs="Calibri"/>
          <w:sz w:val="20"/>
          <w:szCs w:val="20"/>
        </w:rPr>
        <w:t>prokázat zkušenosti</w:t>
      </w:r>
      <w:r w:rsidR="00A65740" w:rsidRPr="00F67C42">
        <w:rPr>
          <w:rFonts w:ascii="Calibri" w:hAnsi="Calibri" w:cs="Calibri"/>
          <w:sz w:val="20"/>
          <w:szCs w:val="20"/>
        </w:rPr>
        <w:t xml:space="preserve"> </w:t>
      </w:r>
      <w:r w:rsidR="00A20C44" w:rsidRPr="00F67C42">
        <w:rPr>
          <w:rFonts w:ascii="Calibri" w:hAnsi="Calibri" w:cs="Calibri"/>
          <w:sz w:val="20"/>
          <w:szCs w:val="20"/>
        </w:rPr>
        <w:t>s</w:t>
      </w:r>
      <w:r w:rsidR="00A65740" w:rsidRPr="00F67C42">
        <w:rPr>
          <w:rFonts w:ascii="Calibri" w:hAnsi="Calibri" w:cs="Calibri"/>
          <w:sz w:val="20"/>
          <w:szCs w:val="20"/>
        </w:rPr>
        <w:t xml:space="preserve"> plnění</w:t>
      </w:r>
      <w:r w:rsidR="00A20C44" w:rsidRPr="00F67C42">
        <w:rPr>
          <w:rFonts w:ascii="Calibri" w:hAnsi="Calibri" w:cs="Calibri"/>
          <w:sz w:val="20"/>
          <w:szCs w:val="20"/>
        </w:rPr>
        <w:t>m</w:t>
      </w:r>
      <w:r w:rsidRPr="00F67C42">
        <w:rPr>
          <w:rFonts w:ascii="Calibri" w:hAnsi="Calibri" w:cs="Calibri"/>
          <w:sz w:val="20"/>
          <w:szCs w:val="20"/>
        </w:rPr>
        <w:t xml:space="preserve"> alespoň dv</w:t>
      </w:r>
      <w:r w:rsidR="00A65740" w:rsidRPr="00F67C42">
        <w:rPr>
          <w:rFonts w:ascii="Calibri" w:hAnsi="Calibri" w:cs="Calibri"/>
          <w:sz w:val="20"/>
          <w:szCs w:val="20"/>
        </w:rPr>
        <w:t>ou</w:t>
      </w:r>
      <w:r w:rsidRPr="00F67C42">
        <w:rPr>
          <w:rFonts w:ascii="Calibri" w:hAnsi="Calibri" w:cs="Calibri"/>
          <w:sz w:val="20"/>
          <w:szCs w:val="20"/>
        </w:rPr>
        <w:t xml:space="preserve"> </w:t>
      </w:r>
      <w:r w:rsidR="003D37F7" w:rsidRPr="00F67C42">
        <w:rPr>
          <w:rFonts w:ascii="Calibri" w:hAnsi="Calibri" w:cs="Calibri"/>
          <w:sz w:val="20"/>
          <w:szCs w:val="20"/>
        </w:rPr>
        <w:t xml:space="preserve">jmenovitě uvedených </w:t>
      </w:r>
      <w:r w:rsidRPr="00F67C42">
        <w:rPr>
          <w:rFonts w:ascii="Calibri" w:hAnsi="Calibri" w:cs="Calibri"/>
          <w:sz w:val="20"/>
          <w:szCs w:val="20"/>
        </w:rPr>
        <w:t>z</w:t>
      </w:r>
      <w:r w:rsidR="00BA2127" w:rsidRPr="00F67C42">
        <w:rPr>
          <w:rFonts w:ascii="Calibri" w:hAnsi="Calibri" w:cs="Calibri"/>
          <w:sz w:val="20"/>
          <w:szCs w:val="20"/>
        </w:rPr>
        <w:t>akáz</w:t>
      </w:r>
      <w:r w:rsidR="00A65740" w:rsidRPr="00F67C42">
        <w:rPr>
          <w:rFonts w:ascii="Calibri" w:hAnsi="Calibri" w:cs="Calibri"/>
          <w:sz w:val="20"/>
          <w:szCs w:val="20"/>
        </w:rPr>
        <w:t>e</w:t>
      </w:r>
      <w:r w:rsidR="00BA2127" w:rsidRPr="00F67C42">
        <w:rPr>
          <w:rFonts w:ascii="Calibri" w:hAnsi="Calibri" w:cs="Calibri"/>
          <w:sz w:val="20"/>
          <w:szCs w:val="20"/>
        </w:rPr>
        <w:t>k</w:t>
      </w:r>
      <w:r w:rsidR="00111661" w:rsidRPr="00F67C42">
        <w:rPr>
          <w:rFonts w:ascii="Calibri" w:hAnsi="Calibri" w:cs="Calibri"/>
          <w:sz w:val="20"/>
          <w:szCs w:val="20"/>
        </w:rPr>
        <w:t xml:space="preserve"> na</w:t>
      </w:r>
      <w:r w:rsidR="00BA2127" w:rsidRPr="00F67C42">
        <w:rPr>
          <w:rFonts w:ascii="Calibri" w:hAnsi="Calibri" w:cs="Calibri"/>
          <w:sz w:val="20"/>
          <w:szCs w:val="20"/>
        </w:rPr>
        <w:t xml:space="preserve"> </w:t>
      </w:r>
      <w:r w:rsidR="00111661" w:rsidRPr="00F67C42">
        <w:rPr>
          <w:rFonts w:ascii="Calibri" w:hAnsi="Calibri" w:cs="Calibri"/>
          <w:sz w:val="20"/>
          <w:szCs w:val="20"/>
        </w:rPr>
        <w:t>projekční práce pro stavb</w:t>
      </w:r>
      <w:r w:rsidR="005F2723" w:rsidRPr="00F67C42">
        <w:rPr>
          <w:rFonts w:ascii="Calibri" w:hAnsi="Calibri" w:cs="Calibri"/>
          <w:sz w:val="20"/>
          <w:szCs w:val="20"/>
        </w:rPr>
        <w:t>y železničních</w:t>
      </w:r>
      <w:r w:rsidR="00111661" w:rsidRPr="00F67C42">
        <w:rPr>
          <w:rFonts w:ascii="Calibri" w:hAnsi="Calibri" w:cs="Calibri"/>
          <w:sz w:val="20"/>
          <w:szCs w:val="20"/>
        </w:rPr>
        <w:t xml:space="preserve"> drah ve stupni </w:t>
      </w:r>
      <w:r w:rsidR="00720316" w:rsidRPr="00F67C42">
        <w:rPr>
          <w:rFonts w:ascii="Calibri" w:hAnsi="Calibri" w:cs="Calibri"/>
          <w:sz w:val="20"/>
          <w:szCs w:val="20"/>
        </w:rPr>
        <w:t>DSP</w:t>
      </w:r>
      <w:r w:rsidR="00D923EB" w:rsidRPr="00F67C42">
        <w:rPr>
          <w:rFonts w:ascii="Calibri" w:hAnsi="Calibri" w:cs="Calibri"/>
          <w:sz w:val="20"/>
          <w:szCs w:val="20"/>
        </w:rPr>
        <w:t xml:space="preserve"> </w:t>
      </w:r>
      <w:r w:rsidR="00BB2EEF" w:rsidRPr="00F67C42">
        <w:rPr>
          <w:rFonts w:ascii="Calibri" w:hAnsi="Calibri" w:cs="Calibri"/>
          <w:sz w:val="20"/>
          <w:szCs w:val="20"/>
        </w:rPr>
        <w:t xml:space="preserve">nebo </w:t>
      </w:r>
      <w:r w:rsidR="00A55CFB" w:rsidRPr="00F67C42">
        <w:rPr>
          <w:rFonts w:ascii="Calibri" w:hAnsi="Calibri" w:cs="Calibri"/>
          <w:sz w:val="20"/>
          <w:szCs w:val="20"/>
        </w:rPr>
        <w:t>DUSP</w:t>
      </w:r>
      <w:r w:rsidR="00BB2EEF" w:rsidRPr="00F67C42">
        <w:rPr>
          <w:rFonts w:ascii="Calibri" w:hAnsi="Calibri" w:cs="Calibri"/>
          <w:sz w:val="20"/>
          <w:szCs w:val="20"/>
        </w:rPr>
        <w:t xml:space="preserve"> </w:t>
      </w:r>
      <w:r w:rsidR="00BA2127" w:rsidRPr="00F67C42">
        <w:rPr>
          <w:rFonts w:ascii="Calibri" w:hAnsi="Calibri" w:cs="Calibri"/>
          <w:sz w:val="20"/>
          <w:szCs w:val="20"/>
        </w:rPr>
        <w:t>ve funkci vedoucího týmu</w:t>
      </w:r>
      <w:r w:rsidR="00D923EB" w:rsidRPr="00F67C42">
        <w:rPr>
          <w:rFonts w:ascii="Calibri" w:hAnsi="Calibri" w:cs="Calibri"/>
          <w:sz w:val="20"/>
          <w:szCs w:val="20"/>
        </w:rPr>
        <w:t xml:space="preserve">, </w:t>
      </w:r>
      <w:r w:rsidR="008326F0" w:rsidRPr="00BD7473">
        <w:rPr>
          <w:rFonts w:ascii="Calibri" w:hAnsi="Calibri" w:cs="Calibri"/>
          <w:sz w:val="20"/>
          <w:szCs w:val="20"/>
        </w:rPr>
        <w:t>které obsahovaly alespoň následující činnosti: projektování rekonstrukce nebo novostavbu železniční trati včetně zabezpečovacího zařízení</w:t>
      </w:r>
      <w:r w:rsidR="008326F0">
        <w:rPr>
          <w:rFonts w:ascii="Calibri" w:hAnsi="Calibri" w:cs="Calibri"/>
          <w:sz w:val="20"/>
          <w:szCs w:val="20"/>
        </w:rPr>
        <w:t>,</w:t>
      </w:r>
      <w:r w:rsidR="008326F0" w:rsidRPr="008326F0">
        <w:rPr>
          <w:rFonts w:ascii="Calibri" w:hAnsi="Calibri" w:cs="Calibri"/>
          <w:sz w:val="20"/>
          <w:szCs w:val="20"/>
        </w:rPr>
        <w:t xml:space="preserve"> </w:t>
      </w:r>
      <w:r w:rsidR="00D923EB" w:rsidRPr="00F67C42">
        <w:rPr>
          <w:rFonts w:ascii="Calibri" w:hAnsi="Calibri" w:cs="Calibri"/>
          <w:sz w:val="20"/>
          <w:szCs w:val="20"/>
        </w:rPr>
        <w:t xml:space="preserve">přičemž </w:t>
      </w:r>
      <w:r w:rsidR="004252EE" w:rsidRPr="00F67C42">
        <w:rPr>
          <w:rFonts w:ascii="Calibri" w:hAnsi="Calibri" w:cs="Calibri"/>
          <w:sz w:val="20"/>
          <w:szCs w:val="20"/>
        </w:rPr>
        <w:t xml:space="preserve">se musí jednat </w:t>
      </w:r>
      <w:r w:rsidR="002D5931" w:rsidRPr="00F67C42">
        <w:rPr>
          <w:rFonts w:ascii="Calibri" w:hAnsi="Calibri" w:cs="Calibri"/>
          <w:sz w:val="20"/>
          <w:szCs w:val="20"/>
        </w:rPr>
        <w:t xml:space="preserve">o </w:t>
      </w:r>
      <w:r w:rsidR="004252EE" w:rsidRPr="00F67C42">
        <w:rPr>
          <w:rFonts w:ascii="Calibri" w:hAnsi="Calibri" w:cs="Calibri"/>
          <w:sz w:val="20"/>
          <w:szCs w:val="20"/>
        </w:rPr>
        <w:t>zakázk</w:t>
      </w:r>
      <w:r w:rsidR="00A65740" w:rsidRPr="00F67C42">
        <w:rPr>
          <w:rFonts w:ascii="Calibri" w:hAnsi="Calibri" w:cs="Calibri"/>
          <w:sz w:val="20"/>
          <w:szCs w:val="20"/>
        </w:rPr>
        <w:t>y</w:t>
      </w:r>
      <w:r w:rsidR="004252EE" w:rsidRPr="00F67C42">
        <w:rPr>
          <w:rFonts w:ascii="Calibri" w:hAnsi="Calibri" w:cs="Calibri"/>
          <w:sz w:val="20"/>
          <w:szCs w:val="20"/>
        </w:rPr>
        <w:t xml:space="preserve"> dokončen</w:t>
      </w:r>
      <w:r w:rsidR="00A65740" w:rsidRPr="00F67C42">
        <w:rPr>
          <w:rFonts w:ascii="Calibri" w:hAnsi="Calibri" w:cs="Calibri"/>
          <w:sz w:val="20"/>
          <w:szCs w:val="20"/>
        </w:rPr>
        <w:t>é</w:t>
      </w:r>
      <w:r w:rsidR="004252EE" w:rsidRPr="00F67C42">
        <w:rPr>
          <w:rFonts w:ascii="Calibri" w:hAnsi="Calibri" w:cs="Calibri"/>
          <w:sz w:val="20"/>
          <w:szCs w:val="20"/>
        </w:rPr>
        <w:t xml:space="preserve">, avšak </w:t>
      </w:r>
      <w:r w:rsidR="00D923EB" w:rsidRPr="00F67C42">
        <w:rPr>
          <w:rFonts w:ascii="Calibri" w:hAnsi="Calibri" w:cs="Calibri"/>
          <w:sz w:val="20"/>
          <w:szCs w:val="20"/>
        </w:rPr>
        <w:t xml:space="preserve">zadavatel nestanoví </w:t>
      </w:r>
      <w:r w:rsidR="00A65740" w:rsidRPr="00F67C42">
        <w:rPr>
          <w:rFonts w:ascii="Calibri" w:hAnsi="Calibri" w:cs="Calibri"/>
          <w:sz w:val="20"/>
          <w:szCs w:val="20"/>
        </w:rPr>
        <w:t xml:space="preserve">maximální </w:t>
      </w:r>
      <w:r w:rsidR="00D923EB" w:rsidRPr="00F67C42">
        <w:rPr>
          <w:rFonts w:ascii="Calibri" w:hAnsi="Calibri" w:cs="Calibri"/>
          <w:sz w:val="20"/>
          <w:szCs w:val="20"/>
        </w:rPr>
        <w:t>lhůtu, ve které musel</w:t>
      </w:r>
      <w:r w:rsidR="00A65740" w:rsidRPr="00F67C42">
        <w:rPr>
          <w:rFonts w:ascii="Calibri" w:hAnsi="Calibri" w:cs="Calibri"/>
          <w:sz w:val="20"/>
          <w:szCs w:val="20"/>
        </w:rPr>
        <w:t>y být zakázky dokončeny</w:t>
      </w:r>
      <w:r w:rsidRPr="00F67C42">
        <w:rPr>
          <w:rFonts w:ascii="Calibri" w:hAnsi="Calibri" w:cs="Calibri"/>
          <w:sz w:val="20"/>
          <w:szCs w:val="20"/>
        </w:rPr>
        <w:t>;</w:t>
      </w:r>
      <w:r w:rsidR="00347E19" w:rsidRPr="00F67C42">
        <w:rPr>
          <w:rFonts w:ascii="Calibri" w:hAnsi="Calibri" w:cs="Calibri"/>
          <w:sz w:val="20"/>
          <w:szCs w:val="20"/>
        </w:rPr>
        <w:t xml:space="preserve"> pokud byla referovaná činnost součástí rozsáhlejšího plnění pro objednatele služby (např. kromě zpracování projektové </w:t>
      </w:r>
      <w:r w:rsidR="00347E19" w:rsidRPr="00F67C42">
        <w:rPr>
          <w:rFonts w:ascii="Calibri" w:hAnsi="Calibri" w:cs="Calibri"/>
          <w:sz w:val="20"/>
          <w:szCs w:val="20"/>
        </w:rPr>
        <w:lastRenderedPageBreak/>
        <w:t xml:space="preserve">dokumentace měl dodavatel vykonávat i autorský dozor) postačí, pokud je dokončeno plnění v rozsahu referované činnosti.  </w:t>
      </w:r>
    </w:p>
    <w:p w:rsidR="00B574F0" w:rsidRPr="00F67C42" w:rsidRDefault="00B574F0"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železniční svršek a spodek</w:t>
      </w:r>
    </w:p>
    <w:p w:rsidR="00B574F0" w:rsidRPr="00F67C42" w:rsidRDefault="00B574F0" w:rsidP="006069CE">
      <w:pPr>
        <w:spacing w:before="60"/>
        <w:ind w:left="1843"/>
        <w:jc w:val="both"/>
        <w:rPr>
          <w:rFonts w:ascii="Calibri" w:hAnsi="Calibri" w:cs="Calibri"/>
          <w:sz w:val="20"/>
          <w:szCs w:val="20"/>
        </w:rPr>
      </w:pPr>
      <w:r w:rsidRPr="00F67C42">
        <w:rPr>
          <w:rFonts w:ascii="Calibri" w:hAnsi="Calibri" w:cs="Calibri"/>
          <w:sz w:val="20"/>
          <w:szCs w:val="20"/>
        </w:rPr>
        <w:t xml:space="preserve">vysokoškolské vzdělání; nejméně </w:t>
      </w:r>
      <w:r w:rsidR="00BA2127" w:rsidRPr="00F67C42">
        <w:rPr>
          <w:rFonts w:ascii="Calibri" w:hAnsi="Calibri" w:cs="Calibri"/>
          <w:sz w:val="20"/>
          <w:szCs w:val="20"/>
        </w:rPr>
        <w:t>5</w:t>
      </w:r>
      <w:r w:rsidRPr="00F67C42">
        <w:rPr>
          <w:rFonts w:ascii="Calibri" w:hAnsi="Calibri" w:cs="Calibri"/>
          <w:sz w:val="20"/>
          <w:szCs w:val="20"/>
        </w:rPr>
        <w:t xml:space="preserve"> let praxe ve svém oboru v projektování obdobných zakázek; autorizace</w:t>
      </w:r>
      <w:r w:rsidR="003F031B" w:rsidRPr="00F67C42">
        <w:rPr>
          <w:rFonts w:ascii="Calibri" w:hAnsi="Calibri" w:cs="Calibri"/>
          <w:sz w:val="20"/>
          <w:szCs w:val="20"/>
        </w:rPr>
        <w:t xml:space="preserve">/registrace </w:t>
      </w:r>
      <w:r w:rsidRPr="00F67C42">
        <w:rPr>
          <w:rFonts w:ascii="Calibri" w:hAnsi="Calibri" w:cs="Calibri"/>
          <w:sz w:val="20"/>
          <w:szCs w:val="20"/>
        </w:rPr>
        <w:t xml:space="preserve">v rozsahu dle § 5 odst. 3 písm. b) </w:t>
      </w:r>
      <w:r w:rsidR="00497EF3" w:rsidRPr="00F67C42">
        <w:rPr>
          <w:rFonts w:ascii="Calibri" w:hAnsi="Calibri" w:cs="Calibri"/>
          <w:sz w:val="20"/>
          <w:szCs w:val="20"/>
        </w:rPr>
        <w:t>autorizačního zákona</w:t>
      </w:r>
      <w:r w:rsidRPr="00F67C42">
        <w:rPr>
          <w:rFonts w:ascii="Calibri" w:hAnsi="Calibri" w:cs="Calibri"/>
          <w:sz w:val="20"/>
          <w:szCs w:val="20"/>
        </w:rPr>
        <w:t xml:space="preserve">, tedy pro dopravní stavby; </w:t>
      </w:r>
    </w:p>
    <w:p w:rsidR="00B574F0" w:rsidRPr="00F67C42" w:rsidRDefault="00B574F0"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mostní a inženýrské konstrukce</w:t>
      </w:r>
    </w:p>
    <w:p w:rsidR="00B574F0" w:rsidRPr="00F67C42" w:rsidRDefault="00B574F0"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 xml:space="preserve">vysokoškolské vzdělání; nejméně </w:t>
      </w:r>
      <w:r w:rsidR="00BA2127" w:rsidRPr="00F67C42">
        <w:rPr>
          <w:rFonts w:ascii="Calibri" w:hAnsi="Calibri" w:cs="Calibri"/>
          <w:sz w:val="20"/>
          <w:szCs w:val="20"/>
        </w:rPr>
        <w:t>5</w:t>
      </w:r>
      <w:r w:rsidRPr="00F67C42">
        <w:rPr>
          <w:rFonts w:ascii="Calibri" w:hAnsi="Calibri" w:cs="Calibri"/>
          <w:sz w:val="20"/>
          <w:szCs w:val="20"/>
        </w:rPr>
        <w:t xml:space="preserve"> let praxe v projektování </w:t>
      </w:r>
      <w:r w:rsidR="005F2723" w:rsidRPr="00F67C42">
        <w:rPr>
          <w:rFonts w:ascii="Calibri" w:hAnsi="Calibri" w:cs="Calibri"/>
          <w:sz w:val="20"/>
          <w:szCs w:val="20"/>
        </w:rPr>
        <w:t>v oboru své specializace</w:t>
      </w:r>
      <w:r w:rsidRPr="00F67C42">
        <w:rPr>
          <w:rFonts w:ascii="Calibri" w:hAnsi="Calibri" w:cs="Calibri"/>
          <w:sz w:val="20"/>
          <w:szCs w:val="20"/>
        </w:rPr>
        <w:t>; autorizace</w:t>
      </w:r>
      <w:r w:rsidR="003F031B" w:rsidRPr="00F67C42">
        <w:rPr>
          <w:rFonts w:ascii="Calibri" w:hAnsi="Calibri" w:cs="Calibri"/>
          <w:sz w:val="20"/>
          <w:szCs w:val="20"/>
        </w:rPr>
        <w:t xml:space="preserve">/registrace </w:t>
      </w:r>
      <w:r w:rsidRPr="00F67C42">
        <w:rPr>
          <w:rFonts w:ascii="Calibri" w:hAnsi="Calibri" w:cs="Calibri"/>
          <w:sz w:val="20"/>
          <w:szCs w:val="20"/>
        </w:rPr>
        <w:t xml:space="preserve">v rozsahu dle § 5 odst. 3 písm. d) </w:t>
      </w:r>
      <w:r w:rsidR="00497EF3" w:rsidRPr="00F67C42">
        <w:rPr>
          <w:rFonts w:ascii="Calibri" w:hAnsi="Calibri" w:cs="Calibri"/>
          <w:sz w:val="20"/>
          <w:szCs w:val="20"/>
        </w:rPr>
        <w:t>autorizačního</w:t>
      </w:r>
      <w:r w:rsidR="00191A0A" w:rsidRPr="00F67C42">
        <w:rPr>
          <w:rFonts w:ascii="Calibri" w:hAnsi="Calibri" w:cs="Calibri"/>
          <w:sz w:val="20"/>
          <w:szCs w:val="20"/>
        </w:rPr>
        <w:t xml:space="preserve"> </w:t>
      </w:r>
      <w:r w:rsidR="00497EF3" w:rsidRPr="00F67C42">
        <w:rPr>
          <w:rFonts w:ascii="Calibri" w:hAnsi="Calibri" w:cs="Calibri"/>
          <w:sz w:val="20"/>
          <w:szCs w:val="20"/>
        </w:rPr>
        <w:t>zákona</w:t>
      </w:r>
      <w:r w:rsidRPr="00F67C42">
        <w:rPr>
          <w:rFonts w:ascii="Calibri" w:hAnsi="Calibri" w:cs="Calibri"/>
          <w:sz w:val="20"/>
          <w:szCs w:val="20"/>
        </w:rPr>
        <w:t>, tedy v obor</w:t>
      </w:r>
      <w:r w:rsidR="00F67C42" w:rsidRPr="00F67C42">
        <w:rPr>
          <w:rFonts w:ascii="Calibri" w:hAnsi="Calibri" w:cs="Calibri"/>
          <w:sz w:val="20"/>
          <w:szCs w:val="20"/>
        </w:rPr>
        <w:t>u mosty a inženýrské konstrukce;</w:t>
      </w:r>
    </w:p>
    <w:p w:rsidR="0052017F" w:rsidRPr="00F67C42" w:rsidRDefault="0052017F" w:rsidP="00A64D23">
      <w:pPr>
        <w:numPr>
          <w:ilvl w:val="0"/>
          <w:numId w:val="14"/>
        </w:numPr>
        <w:spacing w:before="60"/>
        <w:ind w:left="1843" w:hanging="425"/>
        <w:jc w:val="both"/>
        <w:rPr>
          <w:rFonts w:ascii="Calibri" w:hAnsi="Calibri" w:cs="Calibri"/>
          <w:b/>
          <w:sz w:val="20"/>
          <w:szCs w:val="20"/>
        </w:rPr>
      </w:pPr>
      <w:r w:rsidRPr="00F67C42">
        <w:rPr>
          <w:rFonts w:ascii="Calibri" w:hAnsi="Calibri" w:cs="Calibri"/>
          <w:b/>
          <w:sz w:val="20"/>
          <w:szCs w:val="20"/>
        </w:rPr>
        <w:t>specialista na pozemní stavby</w:t>
      </w:r>
    </w:p>
    <w:p w:rsidR="0052017F" w:rsidRPr="00F67C42" w:rsidRDefault="0052017F"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 xml:space="preserve">vysokoškolské vzdělání; nejméně 5 let praxe v projektování </w:t>
      </w:r>
      <w:r w:rsidR="005F2723" w:rsidRPr="00F67C42">
        <w:rPr>
          <w:rFonts w:ascii="Calibri" w:hAnsi="Calibri" w:cs="Calibri"/>
          <w:sz w:val="20"/>
          <w:szCs w:val="20"/>
        </w:rPr>
        <w:t>v oboru své specializace</w:t>
      </w:r>
      <w:r w:rsidRPr="00F67C42">
        <w:rPr>
          <w:rFonts w:ascii="Calibri" w:hAnsi="Calibri" w:cs="Calibri"/>
          <w:sz w:val="20"/>
          <w:szCs w:val="20"/>
        </w:rPr>
        <w:t>; autorizace</w:t>
      </w:r>
      <w:r w:rsidR="003F031B" w:rsidRPr="00F67C42">
        <w:rPr>
          <w:rFonts w:ascii="Calibri" w:hAnsi="Calibri" w:cs="Calibri"/>
          <w:sz w:val="20"/>
          <w:szCs w:val="20"/>
        </w:rPr>
        <w:t>/registrace</w:t>
      </w:r>
      <w:r w:rsidRPr="00F67C42">
        <w:rPr>
          <w:rFonts w:ascii="Calibri" w:hAnsi="Calibri" w:cs="Calibri"/>
          <w:sz w:val="20"/>
          <w:szCs w:val="20"/>
        </w:rPr>
        <w:t xml:space="preserve"> v rozsahu dle § 5 odst. 3 písm. a) </w:t>
      </w:r>
      <w:r w:rsidR="00497EF3" w:rsidRPr="00F67C42">
        <w:rPr>
          <w:rFonts w:ascii="Calibri" w:hAnsi="Calibri" w:cs="Calibri"/>
          <w:sz w:val="20"/>
          <w:szCs w:val="20"/>
        </w:rPr>
        <w:t>autorizačního zákona</w:t>
      </w:r>
      <w:r w:rsidRPr="00F67C42">
        <w:rPr>
          <w:rFonts w:ascii="Calibri" w:hAnsi="Calibri" w:cs="Calibri"/>
          <w:sz w:val="20"/>
          <w:szCs w:val="20"/>
        </w:rPr>
        <w:t>, tedy v oboru pozemní stavby;</w:t>
      </w:r>
    </w:p>
    <w:p w:rsidR="00B574F0" w:rsidRPr="00F67C42" w:rsidRDefault="00B574F0"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zabezpečovací zařízení</w:t>
      </w:r>
    </w:p>
    <w:p w:rsidR="00A27240" w:rsidRPr="00F67C42" w:rsidRDefault="00B574F0" w:rsidP="00064B46">
      <w:pPr>
        <w:pStyle w:val="Odstavecseseznamem"/>
        <w:spacing w:before="60"/>
        <w:ind w:left="1843"/>
        <w:jc w:val="both"/>
        <w:rPr>
          <w:rFonts w:ascii="Calibri" w:hAnsi="Calibri" w:cs="Calibri"/>
          <w:sz w:val="20"/>
          <w:szCs w:val="20"/>
        </w:rPr>
      </w:pPr>
      <w:r w:rsidRPr="00F67C42">
        <w:rPr>
          <w:rFonts w:ascii="Calibri" w:hAnsi="Calibri" w:cs="Calibri"/>
          <w:sz w:val="20"/>
          <w:szCs w:val="20"/>
        </w:rPr>
        <w:t xml:space="preserve">vysokoškolské vzdělání; nejméně </w:t>
      </w:r>
      <w:r w:rsidR="005D66FB" w:rsidRPr="00F67C42">
        <w:rPr>
          <w:rFonts w:ascii="Calibri" w:hAnsi="Calibri" w:cs="Calibri"/>
          <w:sz w:val="20"/>
          <w:szCs w:val="20"/>
        </w:rPr>
        <w:t>5</w:t>
      </w:r>
      <w:r w:rsidRPr="00F67C42">
        <w:rPr>
          <w:rFonts w:ascii="Calibri" w:hAnsi="Calibri" w:cs="Calibri"/>
          <w:sz w:val="20"/>
          <w:szCs w:val="20"/>
        </w:rPr>
        <w:t xml:space="preserve"> let praxe ve svém oboru v projektování obdobných zakázek; autorizace</w:t>
      </w:r>
      <w:r w:rsidR="003F031B" w:rsidRPr="00F67C42">
        <w:rPr>
          <w:rFonts w:ascii="Calibri" w:hAnsi="Calibri" w:cs="Calibri"/>
          <w:sz w:val="20"/>
          <w:szCs w:val="20"/>
        </w:rPr>
        <w:t>/registrace</w:t>
      </w:r>
      <w:r w:rsidRPr="00F67C42">
        <w:rPr>
          <w:rFonts w:ascii="Calibri" w:hAnsi="Calibri" w:cs="Calibri"/>
          <w:sz w:val="20"/>
          <w:szCs w:val="20"/>
        </w:rPr>
        <w:t xml:space="preserve"> v rozsahu dle § 5 odst. 3 písm. e) </w:t>
      </w:r>
      <w:r w:rsidR="00497EF3" w:rsidRPr="00F67C42">
        <w:rPr>
          <w:rFonts w:ascii="Calibri" w:hAnsi="Calibri" w:cs="Calibri"/>
          <w:sz w:val="20"/>
          <w:szCs w:val="20"/>
        </w:rPr>
        <w:t>autorizačního zákona</w:t>
      </w:r>
      <w:r w:rsidRPr="00F67C42">
        <w:rPr>
          <w:rFonts w:ascii="Calibri" w:hAnsi="Calibri" w:cs="Calibri"/>
          <w:sz w:val="20"/>
          <w:szCs w:val="20"/>
        </w:rPr>
        <w:t xml:space="preserve">, tedy v oboru technologická zařízení staveb; </w:t>
      </w:r>
    </w:p>
    <w:p w:rsidR="00B574F0" w:rsidRPr="00F67C42" w:rsidRDefault="00B574F0" w:rsidP="00A64D23">
      <w:pPr>
        <w:pStyle w:val="Odstavecseseznamem"/>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sdělovací zařízení</w:t>
      </w:r>
    </w:p>
    <w:p w:rsidR="00B574F0" w:rsidRPr="00F67C42" w:rsidRDefault="00B574F0"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vysokoškolské vzdělání; nejméně 5 let praxe ve svém oboru v projektování obdobných zakázek; autorizace</w:t>
      </w:r>
      <w:r w:rsidR="003F031B" w:rsidRPr="00F67C42">
        <w:rPr>
          <w:rFonts w:ascii="Calibri" w:hAnsi="Calibri" w:cs="Calibri"/>
          <w:sz w:val="20"/>
          <w:szCs w:val="20"/>
        </w:rPr>
        <w:t>/registrace</w:t>
      </w:r>
      <w:r w:rsidRPr="00F67C42">
        <w:rPr>
          <w:rFonts w:ascii="Calibri" w:hAnsi="Calibri" w:cs="Calibri"/>
          <w:sz w:val="20"/>
          <w:szCs w:val="20"/>
        </w:rPr>
        <w:t xml:space="preserve"> v rozsahu dle § 5 odst. 3 písm. e)</w:t>
      </w:r>
      <w:r w:rsidR="005737ED" w:rsidRPr="00F67C42">
        <w:rPr>
          <w:rFonts w:ascii="Calibri" w:hAnsi="Calibri" w:cs="Calibri"/>
          <w:sz w:val="20"/>
          <w:szCs w:val="20"/>
        </w:rPr>
        <w:t xml:space="preserve"> </w:t>
      </w:r>
      <w:r w:rsidR="00497EF3" w:rsidRPr="00F67C42">
        <w:rPr>
          <w:rFonts w:ascii="Calibri" w:hAnsi="Calibri" w:cs="Calibri"/>
          <w:sz w:val="20"/>
          <w:szCs w:val="20"/>
        </w:rPr>
        <w:t>autorizačního zákona</w:t>
      </w:r>
      <w:r w:rsidRPr="00F67C42">
        <w:rPr>
          <w:rFonts w:ascii="Calibri" w:hAnsi="Calibri" w:cs="Calibri"/>
          <w:sz w:val="20"/>
          <w:szCs w:val="20"/>
        </w:rPr>
        <w:t>, tedy v oboru technologická zařízení staveb;</w:t>
      </w:r>
      <w:r w:rsidR="00E53106" w:rsidRPr="00F67C42">
        <w:rPr>
          <w:rFonts w:ascii="Calibri" w:hAnsi="Calibri" w:cs="Calibri"/>
          <w:sz w:val="20"/>
          <w:szCs w:val="20"/>
        </w:rPr>
        <w:t xml:space="preserve"> </w:t>
      </w:r>
    </w:p>
    <w:p w:rsidR="00B574F0" w:rsidRPr="00F67C42" w:rsidRDefault="00B574F0"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trakční vedení</w:t>
      </w:r>
    </w:p>
    <w:p w:rsidR="00231E19" w:rsidRPr="00F67C42" w:rsidRDefault="00B574F0"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 xml:space="preserve">vysokoškolské vzdělání; nejméně </w:t>
      </w:r>
      <w:r w:rsidR="005D66FB" w:rsidRPr="00F67C42">
        <w:rPr>
          <w:rFonts w:ascii="Calibri" w:hAnsi="Calibri" w:cs="Calibri"/>
          <w:sz w:val="20"/>
          <w:szCs w:val="20"/>
        </w:rPr>
        <w:t>5</w:t>
      </w:r>
      <w:r w:rsidRPr="00F67C42">
        <w:rPr>
          <w:rFonts w:ascii="Calibri" w:hAnsi="Calibri" w:cs="Calibri"/>
          <w:sz w:val="20"/>
          <w:szCs w:val="20"/>
        </w:rPr>
        <w:t xml:space="preserve"> let praxe ve svém oboru v projektování obdobných zakázek; autorizace</w:t>
      </w:r>
      <w:r w:rsidR="003F031B" w:rsidRPr="00F67C42">
        <w:rPr>
          <w:rFonts w:ascii="Calibri" w:hAnsi="Calibri" w:cs="Calibri"/>
          <w:sz w:val="20"/>
          <w:szCs w:val="20"/>
        </w:rPr>
        <w:t>/registrace</w:t>
      </w:r>
      <w:r w:rsidRPr="00F67C42">
        <w:rPr>
          <w:rFonts w:ascii="Calibri" w:hAnsi="Calibri" w:cs="Calibri"/>
          <w:sz w:val="20"/>
          <w:szCs w:val="20"/>
        </w:rPr>
        <w:t xml:space="preserve"> v rozsahu dle § 5 odst. 3 písm. e) </w:t>
      </w:r>
      <w:r w:rsidR="00497EF3" w:rsidRPr="00F67C42">
        <w:rPr>
          <w:rFonts w:ascii="Calibri" w:hAnsi="Calibri" w:cs="Calibri"/>
          <w:sz w:val="20"/>
          <w:szCs w:val="20"/>
        </w:rPr>
        <w:t>autorizačního zákona</w:t>
      </w:r>
      <w:r w:rsidRPr="00F67C42">
        <w:rPr>
          <w:rFonts w:ascii="Calibri" w:hAnsi="Calibri" w:cs="Calibri"/>
          <w:sz w:val="20"/>
          <w:szCs w:val="20"/>
        </w:rPr>
        <w:t xml:space="preserve">, tedy v oboru technologická zařízení staveb; </w:t>
      </w:r>
    </w:p>
    <w:p w:rsidR="00B574F0" w:rsidRPr="00F67C42" w:rsidRDefault="00B574F0"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silnoproudou technologii</w:t>
      </w:r>
    </w:p>
    <w:p w:rsidR="005D66FB" w:rsidRPr="00F67C42" w:rsidRDefault="00B574F0"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vysokoškolské vzdělání;</w:t>
      </w:r>
      <w:r w:rsidR="00736659" w:rsidRPr="00F67C42">
        <w:rPr>
          <w:rFonts w:ascii="Calibri" w:hAnsi="Calibri" w:cs="Calibri"/>
          <w:sz w:val="20"/>
          <w:szCs w:val="20"/>
        </w:rPr>
        <w:t xml:space="preserve"> </w:t>
      </w:r>
      <w:r w:rsidRPr="00F67C42">
        <w:rPr>
          <w:rFonts w:ascii="Calibri" w:hAnsi="Calibri" w:cs="Calibri"/>
          <w:sz w:val="20"/>
          <w:szCs w:val="20"/>
        </w:rPr>
        <w:t xml:space="preserve"> nejméně </w:t>
      </w:r>
      <w:r w:rsidR="005D66FB" w:rsidRPr="00F67C42">
        <w:rPr>
          <w:rFonts w:ascii="Calibri" w:hAnsi="Calibri" w:cs="Calibri"/>
          <w:sz w:val="20"/>
          <w:szCs w:val="20"/>
        </w:rPr>
        <w:t>5</w:t>
      </w:r>
      <w:r w:rsidRPr="00F67C42">
        <w:rPr>
          <w:rFonts w:ascii="Calibri" w:hAnsi="Calibri" w:cs="Calibri"/>
          <w:sz w:val="20"/>
          <w:szCs w:val="20"/>
        </w:rPr>
        <w:t xml:space="preserve"> let praxe ve svém oboru v projektování obdobných zakázek; autorizace</w:t>
      </w:r>
      <w:r w:rsidR="003F031B" w:rsidRPr="00F67C42">
        <w:rPr>
          <w:rFonts w:ascii="Calibri" w:hAnsi="Calibri" w:cs="Calibri"/>
          <w:sz w:val="20"/>
          <w:szCs w:val="20"/>
        </w:rPr>
        <w:t>/registrace</w:t>
      </w:r>
      <w:r w:rsidRPr="00F67C42">
        <w:rPr>
          <w:rFonts w:ascii="Calibri" w:hAnsi="Calibri" w:cs="Calibri"/>
          <w:sz w:val="20"/>
          <w:szCs w:val="20"/>
        </w:rPr>
        <w:t xml:space="preserve"> v rozsahu dle § 5 odst. 3 písm. e) </w:t>
      </w:r>
      <w:r w:rsidR="00497EF3" w:rsidRPr="00F67C42">
        <w:rPr>
          <w:rFonts w:ascii="Calibri" w:hAnsi="Calibri" w:cs="Calibri"/>
          <w:sz w:val="20"/>
          <w:szCs w:val="20"/>
        </w:rPr>
        <w:t>autorizačního zákona</w:t>
      </w:r>
      <w:r w:rsidRPr="00F67C42">
        <w:rPr>
          <w:rFonts w:ascii="Calibri" w:hAnsi="Calibri" w:cs="Calibri"/>
          <w:sz w:val="20"/>
          <w:szCs w:val="20"/>
        </w:rPr>
        <w:t xml:space="preserve">, tedy v oboru technologická zařízení staveb; </w:t>
      </w:r>
    </w:p>
    <w:p w:rsidR="00162648" w:rsidRPr="00F67C42" w:rsidRDefault="00162648" w:rsidP="00A64D23">
      <w:pPr>
        <w:numPr>
          <w:ilvl w:val="0"/>
          <w:numId w:val="14"/>
        </w:numPr>
        <w:spacing w:before="60"/>
        <w:ind w:left="1843" w:hanging="425"/>
        <w:jc w:val="both"/>
        <w:rPr>
          <w:rFonts w:ascii="Calibri" w:hAnsi="Calibri" w:cs="Calibri"/>
          <w:b/>
          <w:bCs/>
          <w:sz w:val="20"/>
          <w:szCs w:val="20"/>
        </w:rPr>
      </w:pPr>
      <w:r w:rsidRPr="00F67C42">
        <w:rPr>
          <w:rFonts w:ascii="Calibri" w:hAnsi="Calibri" w:cs="Calibri"/>
          <w:b/>
          <w:bCs/>
          <w:sz w:val="20"/>
          <w:szCs w:val="20"/>
        </w:rPr>
        <w:t>specialista na elektrotechnická zařízení</w:t>
      </w:r>
    </w:p>
    <w:p w:rsidR="00162648" w:rsidRPr="00F67C42" w:rsidRDefault="00162648" w:rsidP="006069CE">
      <w:pPr>
        <w:pStyle w:val="Odstavecseseznamem"/>
        <w:spacing w:before="60"/>
        <w:ind w:left="1843"/>
        <w:jc w:val="both"/>
        <w:rPr>
          <w:rFonts w:ascii="Calibri" w:hAnsi="Calibri" w:cs="Calibri"/>
          <w:bCs/>
          <w:sz w:val="20"/>
          <w:szCs w:val="20"/>
        </w:rPr>
      </w:pPr>
      <w:r w:rsidRPr="00F67C42">
        <w:rPr>
          <w:rFonts w:ascii="Calibri" w:hAnsi="Calibri" w:cs="Calibri"/>
          <w:sz w:val="20"/>
          <w:szCs w:val="20"/>
        </w:rPr>
        <w:t>vysokoškolské</w:t>
      </w:r>
      <w:r w:rsidRPr="00F67C42">
        <w:rPr>
          <w:rFonts w:ascii="Calibri" w:hAnsi="Calibri" w:cs="Calibri"/>
          <w:bCs/>
          <w:sz w:val="20"/>
          <w:szCs w:val="20"/>
        </w:rPr>
        <w:t xml:space="preserve"> vzdělání; nejméně 5 let praxe v projektování </w:t>
      </w:r>
      <w:r w:rsidR="005F2723" w:rsidRPr="00F67C42">
        <w:rPr>
          <w:rFonts w:ascii="Calibri" w:hAnsi="Calibri" w:cs="Calibri"/>
          <w:bCs/>
          <w:sz w:val="20"/>
          <w:szCs w:val="20"/>
        </w:rPr>
        <w:t>v oboru své specializace</w:t>
      </w:r>
      <w:r w:rsidRPr="00F67C42">
        <w:rPr>
          <w:rFonts w:ascii="Calibri" w:hAnsi="Calibri" w:cs="Calibri"/>
          <w:bCs/>
          <w:sz w:val="20"/>
          <w:szCs w:val="20"/>
        </w:rPr>
        <w:t xml:space="preserve">; </w:t>
      </w:r>
      <w:r w:rsidRPr="00F67C42">
        <w:rPr>
          <w:rFonts w:ascii="Calibri" w:hAnsi="Calibri" w:cs="Calibri"/>
          <w:sz w:val="20"/>
          <w:szCs w:val="20"/>
        </w:rPr>
        <w:t>autorizace</w:t>
      </w:r>
      <w:r w:rsidR="003F031B" w:rsidRPr="00F67C42">
        <w:rPr>
          <w:rFonts w:ascii="Calibri" w:hAnsi="Calibri" w:cs="Calibri"/>
          <w:sz w:val="20"/>
          <w:szCs w:val="20"/>
        </w:rPr>
        <w:t>/registrace</w:t>
      </w:r>
      <w:r w:rsidRPr="00F67C42">
        <w:rPr>
          <w:rFonts w:ascii="Calibri" w:hAnsi="Calibri" w:cs="Calibri"/>
          <w:bCs/>
          <w:sz w:val="20"/>
          <w:szCs w:val="20"/>
        </w:rPr>
        <w:t xml:space="preserve"> v rozsahu dle § 5 odst. 3 písm. f)</w:t>
      </w:r>
      <w:r w:rsidR="00313A1F" w:rsidRPr="00F67C42">
        <w:rPr>
          <w:rFonts w:ascii="Calibri" w:hAnsi="Calibri" w:cs="Calibri"/>
          <w:bCs/>
          <w:sz w:val="20"/>
          <w:szCs w:val="20"/>
        </w:rPr>
        <w:t xml:space="preserve"> </w:t>
      </w:r>
      <w:r w:rsidR="00497EF3" w:rsidRPr="00F67C42">
        <w:rPr>
          <w:rFonts w:ascii="Calibri" w:hAnsi="Calibri" w:cs="Calibri"/>
          <w:sz w:val="20"/>
          <w:szCs w:val="20"/>
        </w:rPr>
        <w:t>autorizačního zákona</w:t>
      </w:r>
      <w:r w:rsidRPr="00F67C42">
        <w:rPr>
          <w:rFonts w:ascii="Calibri" w:hAnsi="Calibri" w:cs="Calibri"/>
          <w:bCs/>
          <w:sz w:val="20"/>
          <w:szCs w:val="20"/>
        </w:rPr>
        <w:t>, tedy v oboru technika prostředí staveb;</w:t>
      </w:r>
    </w:p>
    <w:p w:rsidR="00B574F0" w:rsidRPr="00F67C42" w:rsidRDefault="00B574F0"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specialista na životní prostředí</w:t>
      </w:r>
    </w:p>
    <w:p w:rsidR="008478A9" w:rsidRDefault="008478A9"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vysokoškolské vzdělání</w:t>
      </w:r>
      <w:r>
        <w:rPr>
          <w:rFonts w:ascii="Calibri" w:hAnsi="Calibri" w:cs="Calibri"/>
          <w:sz w:val="20"/>
          <w:szCs w:val="20"/>
        </w:rPr>
        <w:t xml:space="preserve"> odpovídajícího směru</w:t>
      </w:r>
      <w:r w:rsidRPr="00F67C42">
        <w:rPr>
          <w:rFonts w:ascii="Calibri" w:hAnsi="Calibri" w:cs="Calibri"/>
          <w:sz w:val="20"/>
          <w:szCs w:val="20"/>
        </w:rPr>
        <w:t>; nejméně 5 let praxe v projektování v oboru své specializace nebo v posuzování vlivů na životní prostředí</w:t>
      </w:r>
      <w:r>
        <w:rPr>
          <w:rFonts w:ascii="Calibri" w:hAnsi="Calibri" w:cs="Calibri"/>
          <w:sz w:val="20"/>
          <w:szCs w:val="20"/>
        </w:rPr>
        <w:t xml:space="preserve"> či biologickém hodnocení;</w:t>
      </w:r>
    </w:p>
    <w:p w:rsidR="003F22CA" w:rsidRPr="00F67C42" w:rsidRDefault="00787B71" w:rsidP="00A64D23">
      <w:pPr>
        <w:numPr>
          <w:ilvl w:val="0"/>
          <w:numId w:val="14"/>
        </w:numPr>
        <w:spacing w:before="60"/>
        <w:ind w:left="1843" w:hanging="425"/>
        <w:jc w:val="both"/>
        <w:rPr>
          <w:rFonts w:ascii="Calibri" w:hAnsi="Calibri" w:cs="Calibri"/>
          <w:b/>
          <w:bCs/>
          <w:sz w:val="20"/>
          <w:szCs w:val="20"/>
        </w:rPr>
      </w:pPr>
      <w:r w:rsidRPr="00F67C42">
        <w:rPr>
          <w:rFonts w:ascii="Calibri" w:hAnsi="Calibri" w:cs="Calibri"/>
          <w:b/>
          <w:bCs/>
          <w:sz w:val="20"/>
          <w:szCs w:val="20"/>
        </w:rPr>
        <w:t>úřed</w:t>
      </w:r>
      <w:r w:rsidR="00F823BC" w:rsidRPr="00F67C42">
        <w:rPr>
          <w:rFonts w:ascii="Calibri" w:hAnsi="Calibri" w:cs="Calibri"/>
          <w:b/>
          <w:bCs/>
          <w:sz w:val="20"/>
          <w:szCs w:val="20"/>
        </w:rPr>
        <w:t>n</w:t>
      </w:r>
      <w:r w:rsidRPr="00F67C42">
        <w:rPr>
          <w:rFonts w:ascii="Calibri" w:hAnsi="Calibri" w:cs="Calibri"/>
          <w:b/>
          <w:bCs/>
          <w:sz w:val="20"/>
          <w:szCs w:val="20"/>
        </w:rPr>
        <w:t>ě oprávněný zeměměřický inženýr</w:t>
      </w:r>
    </w:p>
    <w:p w:rsidR="006C5CE3" w:rsidRPr="00F67C42" w:rsidRDefault="006C5CE3"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vysokoškolské vzdělání; nejméně 5 let praxe ve svém oboru; úřední oprávnění pro ověřování výsledků</w:t>
      </w:r>
      <w:r w:rsidRPr="00F67C42">
        <w:rPr>
          <w:rFonts w:ascii="Calibri" w:hAnsi="Calibri" w:cs="Arial"/>
          <w:sz w:val="20"/>
          <w:szCs w:val="20"/>
        </w:rPr>
        <w:t xml:space="preserve"> zeměměřických činností v rozsahu dle § 13 odst. 1 písm. </w:t>
      </w:r>
      <w:r w:rsidR="002E3DB8" w:rsidRPr="00F67C42">
        <w:rPr>
          <w:rFonts w:ascii="Calibri" w:hAnsi="Calibri" w:cs="Arial"/>
          <w:sz w:val="20"/>
          <w:szCs w:val="20"/>
        </w:rPr>
        <w:t>a) a c</w:t>
      </w:r>
      <w:r w:rsidR="001C506A" w:rsidRPr="00F67C42">
        <w:rPr>
          <w:rFonts w:ascii="Calibri" w:hAnsi="Calibri" w:cs="Arial"/>
          <w:sz w:val="20"/>
          <w:szCs w:val="20"/>
        </w:rPr>
        <w:t>)</w:t>
      </w:r>
      <w:r w:rsidR="002E3DB8" w:rsidRPr="00F67C42">
        <w:rPr>
          <w:rFonts w:ascii="Calibri" w:hAnsi="Calibri" w:cs="Calibri"/>
          <w:sz w:val="20"/>
          <w:szCs w:val="20"/>
        </w:rPr>
        <w:t xml:space="preserve"> </w:t>
      </w:r>
      <w:r w:rsidRPr="00F67C42">
        <w:rPr>
          <w:rFonts w:ascii="Calibri" w:hAnsi="Calibri" w:cs="Arial"/>
          <w:sz w:val="20"/>
          <w:szCs w:val="20"/>
        </w:rPr>
        <w:t>zákona č. 200/1994 Sb., o zeměměřictví a o změně a doplnění některých zákonů souvisejících s jeho zavedením, ve znění pozdějších předpisů;</w:t>
      </w:r>
      <w:r w:rsidRPr="00F67C42">
        <w:rPr>
          <w:rFonts w:ascii="Calibri" w:hAnsi="Calibri" w:cs="Calibri"/>
          <w:sz w:val="20"/>
          <w:szCs w:val="20"/>
        </w:rPr>
        <w:t xml:space="preserve"> </w:t>
      </w:r>
    </w:p>
    <w:p w:rsidR="002E3DB8" w:rsidRPr="00F67C42" w:rsidRDefault="005F2F09" w:rsidP="00A64D23">
      <w:pPr>
        <w:numPr>
          <w:ilvl w:val="0"/>
          <w:numId w:val="14"/>
        </w:numPr>
        <w:spacing w:before="60"/>
        <w:ind w:left="1843" w:hanging="425"/>
        <w:jc w:val="both"/>
        <w:rPr>
          <w:rFonts w:ascii="Calibri" w:hAnsi="Calibri" w:cs="Calibri"/>
          <w:sz w:val="20"/>
          <w:szCs w:val="20"/>
        </w:rPr>
      </w:pPr>
      <w:r w:rsidRPr="00F67C42">
        <w:rPr>
          <w:rFonts w:ascii="Calibri" w:hAnsi="Calibri" w:cs="Calibri"/>
          <w:b/>
          <w:bCs/>
          <w:sz w:val="20"/>
          <w:szCs w:val="20"/>
        </w:rPr>
        <w:t xml:space="preserve">specialista na </w:t>
      </w:r>
      <w:r w:rsidR="002E3DB8" w:rsidRPr="00F67C42">
        <w:rPr>
          <w:rFonts w:ascii="Calibri" w:hAnsi="Calibri" w:cs="Calibri"/>
          <w:b/>
          <w:bCs/>
          <w:sz w:val="20"/>
          <w:szCs w:val="20"/>
        </w:rPr>
        <w:t>geotechnik</w:t>
      </w:r>
      <w:r w:rsidRPr="00F67C42">
        <w:rPr>
          <w:rFonts w:ascii="Calibri" w:hAnsi="Calibri" w:cs="Calibri"/>
          <w:b/>
          <w:bCs/>
          <w:sz w:val="20"/>
          <w:szCs w:val="20"/>
        </w:rPr>
        <w:t>u</w:t>
      </w:r>
      <w:r w:rsidR="002E3DB8" w:rsidRPr="00F67C42">
        <w:rPr>
          <w:rFonts w:ascii="Calibri" w:hAnsi="Calibri" w:cs="Calibri"/>
          <w:b/>
          <w:bCs/>
          <w:sz w:val="20"/>
          <w:szCs w:val="20"/>
        </w:rPr>
        <w:t xml:space="preserve"> </w:t>
      </w:r>
    </w:p>
    <w:p w:rsidR="002E3DB8" w:rsidRPr="00F67C42" w:rsidRDefault="002E3DB8" w:rsidP="006069CE">
      <w:pPr>
        <w:pStyle w:val="Odstavecseseznamem"/>
        <w:spacing w:before="60"/>
        <w:ind w:left="1843"/>
        <w:jc w:val="both"/>
        <w:rPr>
          <w:rFonts w:ascii="Calibri" w:hAnsi="Calibri" w:cs="Calibri"/>
          <w:b/>
          <w:bCs/>
          <w:sz w:val="20"/>
          <w:szCs w:val="20"/>
        </w:rPr>
      </w:pPr>
      <w:r w:rsidRPr="00F67C42">
        <w:rPr>
          <w:rFonts w:ascii="Calibri" w:hAnsi="Calibri" w:cs="Calibri"/>
          <w:sz w:val="20"/>
          <w:szCs w:val="20"/>
        </w:rPr>
        <w:t xml:space="preserve">vysokoškolské vzdělání; nejméně 5 let praxe v projektování </w:t>
      </w:r>
      <w:r w:rsidR="005F2723" w:rsidRPr="00F67C42">
        <w:rPr>
          <w:rFonts w:ascii="Calibri" w:hAnsi="Calibri" w:cs="Calibri"/>
          <w:sz w:val="20"/>
          <w:szCs w:val="20"/>
        </w:rPr>
        <w:t>v oboru své specializace</w:t>
      </w:r>
      <w:r w:rsidRPr="00F67C42">
        <w:rPr>
          <w:rFonts w:ascii="Calibri" w:hAnsi="Calibri" w:cs="Calibri"/>
          <w:sz w:val="20"/>
          <w:szCs w:val="20"/>
        </w:rPr>
        <w:t>; autorizace</w:t>
      </w:r>
      <w:r w:rsidR="003F031B" w:rsidRPr="00F67C42">
        <w:rPr>
          <w:rFonts w:ascii="Calibri" w:hAnsi="Calibri" w:cs="Calibri"/>
          <w:sz w:val="20"/>
          <w:szCs w:val="20"/>
        </w:rPr>
        <w:t>/registrace</w:t>
      </w:r>
      <w:r w:rsidRPr="00F67C42">
        <w:rPr>
          <w:rFonts w:ascii="Calibri" w:hAnsi="Calibri" w:cs="Calibri"/>
          <w:sz w:val="20"/>
          <w:szCs w:val="20"/>
        </w:rPr>
        <w:t xml:space="preserve"> v rozsahu dle § 5 odst. 3 písm. i) </w:t>
      </w:r>
      <w:r w:rsidR="00497EF3" w:rsidRPr="00F67C42">
        <w:rPr>
          <w:rFonts w:ascii="Calibri" w:hAnsi="Calibri" w:cs="Calibri"/>
          <w:sz w:val="20"/>
          <w:szCs w:val="20"/>
        </w:rPr>
        <w:t>autorizačního zákona</w:t>
      </w:r>
      <w:r w:rsidRPr="00F67C42">
        <w:rPr>
          <w:rFonts w:ascii="Calibri" w:hAnsi="Calibri" w:cs="Calibri"/>
          <w:sz w:val="20"/>
          <w:szCs w:val="20"/>
        </w:rPr>
        <w:t>, tedy v oboru geotechnika;</w:t>
      </w:r>
    </w:p>
    <w:p w:rsidR="005B1CC6" w:rsidRPr="00F67C42" w:rsidRDefault="005B1CC6" w:rsidP="00A64D23">
      <w:pPr>
        <w:numPr>
          <w:ilvl w:val="0"/>
          <w:numId w:val="14"/>
        </w:numPr>
        <w:spacing w:before="60"/>
        <w:ind w:left="1843" w:hanging="425"/>
        <w:jc w:val="both"/>
        <w:rPr>
          <w:rFonts w:ascii="Calibri" w:hAnsi="Calibri" w:cs="Calibri"/>
          <w:b/>
          <w:bCs/>
          <w:sz w:val="20"/>
          <w:szCs w:val="20"/>
        </w:rPr>
      </w:pPr>
      <w:r w:rsidRPr="00F67C42">
        <w:rPr>
          <w:rFonts w:ascii="Calibri" w:hAnsi="Calibri" w:cs="Calibri"/>
          <w:b/>
          <w:bCs/>
          <w:sz w:val="20"/>
          <w:szCs w:val="20"/>
        </w:rPr>
        <w:t xml:space="preserve">specialista na požární bezpečnost </w:t>
      </w:r>
    </w:p>
    <w:p w:rsidR="005B1CC6" w:rsidRPr="00F67C42" w:rsidRDefault="008A4DC8" w:rsidP="006069CE">
      <w:pPr>
        <w:pStyle w:val="Odstavecseseznamem"/>
        <w:spacing w:before="60"/>
        <w:ind w:left="1843"/>
        <w:jc w:val="both"/>
        <w:rPr>
          <w:rFonts w:ascii="Calibri" w:hAnsi="Calibri" w:cs="Calibri"/>
          <w:sz w:val="20"/>
          <w:szCs w:val="20"/>
        </w:rPr>
      </w:pPr>
      <w:r w:rsidRPr="00F67C42">
        <w:rPr>
          <w:rFonts w:ascii="Calibri" w:hAnsi="Calibri" w:cs="Calibri"/>
          <w:bCs/>
          <w:sz w:val="20"/>
          <w:szCs w:val="20"/>
        </w:rPr>
        <w:t xml:space="preserve">minimálně </w:t>
      </w:r>
      <w:r w:rsidR="005B1CC6" w:rsidRPr="00F67C42">
        <w:rPr>
          <w:rFonts w:ascii="Calibri" w:hAnsi="Calibri" w:cs="Calibri"/>
          <w:bCs/>
          <w:sz w:val="20"/>
          <w:szCs w:val="20"/>
        </w:rPr>
        <w:t xml:space="preserve">středoškolské vzdělání; nejméně 3 roky praxe </w:t>
      </w:r>
      <w:r w:rsidR="00326289" w:rsidRPr="00F67C42">
        <w:rPr>
          <w:rFonts w:ascii="Calibri" w:hAnsi="Calibri" w:cs="Calibri"/>
          <w:sz w:val="20"/>
          <w:szCs w:val="20"/>
        </w:rPr>
        <w:t xml:space="preserve">v projektování </w:t>
      </w:r>
      <w:r w:rsidR="005F2723" w:rsidRPr="00F67C42">
        <w:rPr>
          <w:rFonts w:ascii="Calibri" w:hAnsi="Calibri" w:cs="Calibri"/>
          <w:sz w:val="20"/>
          <w:szCs w:val="20"/>
        </w:rPr>
        <w:t>v oboru své specializace</w:t>
      </w:r>
      <w:r w:rsidR="005B1CC6" w:rsidRPr="00F67C42">
        <w:rPr>
          <w:rFonts w:ascii="Calibri" w:hAnsi="Calibri" w:cs="Calibri"/>
          <w:bCs/>
          <w:sz w:val="20"/>
          <w:szCs w:val="20"/>
        </w:rPr>
        <w:t xml:space="preserve">; </w:t>
      </w:r>
      <w:r w:rsidR="005B1CC6" w:rsidRPr="00F67C42">
        <w:rPr>
          <w:rFonts w:ascii="Calibri" w:hAnsi="Calibri" w:cs="Calibri"/>
          <w:sz w:val="20"/>
          <w:szCs w:val="20"/>
        </w:rPr>
        <w:t>autorizace</w:t>
      </w:r>
      <w:r w:rsidR="003F031B" w:rsidRPr="00F67C42">
        <w:rPr>
          <w:rFonts w:ascii="Calibri" w:hAnsi="Calibri" w:cs="Calibri"/>
          <w:sz w:val="20"/>
          <w:szCs w:val="20"/>
        </w:rPr>
        <w:t>/registrace</w:t>
      </w:r>
      <w:r w:rsidR="005B1CC6" w:rsidRPr="00F67C42">
        <w:rPr>
          <w:rFonts w:ascii="Calibri" w:hAnsi="Calibri" w:cs="Calibri"/>
          <w:sz w:val="20"/>
          <w:szCs w:val="20"/>
        </w:rPr>
        <w:t xml:space="preserve"> v rozsahu dle § 5 odst. 3 písm. j) </w:t>
      </w:r>
      <w:r w:rsidR="00497EF3" w:rsidRPr="00F67C42">
        <w:rPr>
          <w:rFonts w:ascii="Calibri" w:hAnsi="Calibri" w:cs="Calibri"/>
          <w:sz w:val="20"/>
          <w:szCs w:val="20"/>
        </w:rPr>
        <w:t>autorizačního zákona</w:t>
      </w:r>
      <w:r w:rsidR="005B1CC6" w:rsidRPr="00F67C42">
        <w:rPr>
          <w:rFonts w:ascii="Calibri" w:hAnsi="Calibri" w:cs="Calibri"/>
          <w:sz w:val="20"/>
          <w:szCs w:val="20"/>
        </w:rPr>
        <w:t>, tedy v obor</w:t>
      </w:r>
      <w:r w:rsidR="00635DD6" w:rsidRPr="00F67C42">
        <w:rPr>
          <w:rFonts w:ascii="Calibri" w:hAnsi="Calibri" w:cs="Calibri"/>
          <w:sz w:val="20"/>
          <w:szCs w:val="20"/>
        </w:rPr>
        <w:t>u požární bezpečnost staveb;</w:t>
      </w:r>
    </w:p>
    <w:p w:rsidR="00635DD6" w:rsidRPr="00F67C42" w:rsidRDefault="00635DD6" w:rsidP="00A64D23">
      <w:pPr>
        <w:numPr>
          <w:ilvl w:val="0"/>
          <w:numId w:val="14"/>
        </w:numPr>
        <w:spacing w:before="60"/>
        <w:ind w:left="1843" w:hanging="425"/>
        <w:jc w:val="both"/>
        <w:rPr>
          <w:rFonts w:ascii="Calibri" w:hAnsi="Calibri" w:cs="Calibri"/>
          <w:b/>
          <w:bCs/>
          <w:sz w:val="20"/>
          <w:szCs w:val="20"/>
        </w:rPr>
      </w:pPr>
      <w:r w:rsidRPr="00F67C42">
        <w:rPr>
          <w:rFonts w:ascii="Calibri" w:hAnsi="Calibri" w:cs="Calibri"/>
          <w:b/>
          <w:bCs/>
          <w:sz w:val="20"/>
          <w:szCs w:val="20"/>
        </w:rPr>
        <w:t xml:space="preserve">koordinátor BOZP </w:t>
      </w:r>
    </w:p>
    <w:p w:rsidR="00635DD6" w:rsidRPr="00F67C42" w:rsidRDefault="008A4DC8" w:rsidP="006069CE">
      <w:pPr>
        <w:pStyle w:val="Odstavecseseznamem"/>
        <w:spacing w:before="60"/>
        <w:ind w:left="1843"/>
        <w:jc w:val="both"/>
        <w:rPr>
          <w:rFonts w:ascii="Calibri" w:hAnsi="Calibri" w:cs="Calibri"/>
          <w:sz w:val="20"/>
          <w:szCs w:val="20"/>
        </w:rPr>
      </w:pPr>
      <w:r w:rsidRPr="00F67C42">
        <w:rPr>
          <w:rFonts w:ascii="Calibri" w:hAnsi="Calibri" w:cs="Calibri"/>
          <w:bCs/>
          <w:sz w:val="20"/>
          <w:szCs w:val="20"/>
        </w:rPr>
        <w:lastRenderedPageBreak/>
        <w:t xml:space="preserve">minimálně </w:t>
      </w:r>
      <w:r w:rsidR="00635DD6" w:rsidRPr="00F67C42">
        <w:rPr>
          <w:rFonts w:ascii="Calibri" w:hAnsi="Calibri" w:cs="Calibri"/>
          <w:bCs/>
          <w:sz w:val="20"/>
          <w:szCs w:val="20"/>
        </w:rPr>
        <w:t>středoškolské vzdělání; nejméně 3 roky praxe ve svém oboru; o</w:t>
      </w:r>
      <w:r w:rsidR="00635DD6" w:rsidRPr="00F67C42">
        <w:rPr>
          <w:rFonts w:ascii="Calibri" w:hAnsi="Calibri" w:cs="Calibri"/>
          <w:sz w:val="20"/>
          <w:szCs w:val="20"/>
        </w:rPr>
        <w:t>svědčení odborné způsobilosti koordinátora BOZP na staveništi podle § 14</w:t>
      </w:r>
      <w:r w:rsidR="00733B12" w:rsidRPr="00F67C42">
        <w:rPr>
          <w:rFonts w:ascii="Calibri" w:hAnsi="Calibri" w:cs="Calibri"/>
          <w:sz w:val="20"/>
          <w:szCs w:val="20"/>
        </w:rPr>
        <w:t>, resp. § 10</w:t>
      </w:r>
      <w:r w:rsidR="00635DD6" w:rsidRPr="00F67C42">
        <w:rPr>
          <w:rFonts w:ascii="Calibri" w:hAnsi="Calibri" w:cs="Calibri"/>
          <w:sz w:val="20"/>
          <w:szCs w:val="20"/>
        </w:rPr>
        <w:t xml:space="preserve"> zákona č. 309/2006 Sb., o zajištění dalších podmínek bezpečnosti a ochrany zdraví při práci a dle </w:t>
      </w:r>
      <w:r w:rsidR="007B2AD4" w:rsidRPr="00F67C42">
        <w:rPr>
          <w:rFonts w:ascii="Calibri" w:hAnsi="Calibri" w:cs="Calibri"/>
          <w:sz w:val="20"/>
          <w:szCs w:val="20"/>
        </w:rPr>
        <w:t xml:space="preserve">§ 6, 7 a 8 </w:t>
      </w:r>
      <w:r w:rsidR="00635DD6" w:rsidRPr="00F67C42">
        <w:rPr>
          <w:rFonts w:ascii="Calibri" w:hAnsi="Calibri" w:cs="Calibri"/>
          <w:sz w:val="20"/>
          <w:szCs w:val="20"/>
        </w:rPr>
        <w:t xml:space="preserve">nařízení vlády č. 592/2006 Sb., </w:t>
      </w:r>
      <w:r w:rsidR="007B2AD4" w:rsidRPr="00F67C42">
        <w:rPr>
          <w:rFonts w:ascii="Calibri" w:hAnsi="Calibri" w:cs="Calibri"/>
          <w:sz w:val="20"/>
          <w:szCs w:val="20"/>
        </w:rPr>
        <w:t xml:space="preserve">o podmínkách akreditace a provádění zkoušek z odborné způsobilosti, </w:t>
      </w:r>
      <w:r w:rsidR="00635DD6" w:rsidRPr="00F67C42">
        <w:rPr>
          <w:rFonts w:ascii="Calibri" w:hAnsi="Calibri" w:cs="Calibri"/>
          <w:sz w:val="20"/>
          <w:szCs w:val="20"/>
        </w:rPr>
        <w:t>potvrzující úspěšné vykonání zkoušky vydané firmou akreditovanou MPSV</w:t>
      </w:r>
      <w:r w:rsidR="00375575" w:rsidRPr="00F67C42">
        <w:rPr>
          <w:rFonts w:ascii="Calibri" w:hAnsi="Calibri" w:cs="Calibri"/>
          <w:sz w:val="20"/>
          <w:szCs w:val="20"/>
        </w:rPr>
        <w:t>;</w:t>
      </w:r>
    </w:p>
    <w:p w:rsidR="00375575" w:rsidRPr="00F67C42" w:rsidRDefault="0061554A" w:rsidP="00A64D23">
      <w:pPr>
        <w:numPr>
          <w:ilvl w:val="0"/>
          <w:numId w:val="14"/>
        </w:numPr>
        <w:spacing w:before="60"/>
        <w:ind w:left="1843" w:hanging="425"/>
        <w:jc w:val="both"/>
        <w:rPr>
          <w:rFonts w:ascii="Calibri" w:hAnsi="Calibri" w:cs="Calibri"/>
          <w:b/>
          <w:sz w:val="20"/>
          <w:szCs w:val="20"/>
        </w:rPr>
      </w:pPr>
      <w:r w:rsidRPr="00F67C42">
        <w:rPr>
          <w:rFonts w:ascii="Calibri" w:hAnsi="Calibri" w:cs="Calibri"/>
          <w:b/>
          <w:bCs/>
          <w:sz w:val="20"/>
          <w:szCs w:val="20"/>
        </w:rPr>
        <w:t>specialista</w:t>
      </w:r>
      <w:r w:rsidRPr="00F67C42">
        <w:rPr>
          <w:rFonts w:ascii="Calibri" w:hAnsi="Calibri" w:cs="Calibri"/>
          <w:b/>
          <w:sz w:val="20"/>
          <w:szCs w:val="20"/>
        </w:rPr>
        <w:t xml:space="preserve"> na inženýrskou činnost</w:t>
      </w:r>
    </w:p>
    <w:p w:rsidR="003F22CA" w:rsidRPr="00F67C42" w:rsidRDefault="0061554A" w:rsidP="006069CE">
      <w:pPr>
        <w:pStyle w:val="Odstavecseseznamem"/>
        <w:spacing w:before="60"/>
        <w:ind w:left="1843"/>
        <w:jc w:val="both"/>
        <w:rPr>
          <w:rFonts w:ascii="Calibri" w:hAnsi="Calibri" w:cs="Calibri"/>
          <w:sz w:val="20"/>
          <w:szCs w:val="20"/>
        </w:rPr>
      </w:pPr>
      <w:r w:rsidRPr="00F67C42">
        <w:rPr>
          <w:rFonts w:ascii="Calibri" w:hAnsi="Calibri" w:cs="Calibri"/>
          <w:bCs/>
          <w:sz w:val="20"/>
          <w:szCs w:val="20"/>
        </w:rPr>
        <w:t xml:space="preserve">minimálně středoškolské vzdělání; nejméně 5 let praxe při provádění služeb </w:t>
      </w:r>
      <w:r w:rsidRPr="00F67C42">
        <w:rPr>
          <w:rFonts w:ascii="Calibri" w:hAnsi="Calibri" w:cs="Calibri"/>
          <w:sz w:val="20"/>
          <w:szCs w:val="20"/>
        </w:rPr>
        <w:t>spočívajících</w:t>
      </w:r>
      <w:r w:rsidRPr="00F67C42">
        <w:rPr>
          <w:rFonts w:ascii="Calibri" w:hAnsi="Calibri" w:cs="Calibri"/>
          <w:bCs/>
          <w:sz w:val="20"/>
          <w:szCs w:val="20"/>
        </w:rPr>
        <w:t xml:space="preserve"> mimo jiné ve výkonu inženýrské činnosti pro </w:t>
      </w:r>
      <w:r w:rsidR="00BB2EEF" w:rsidRPr="00F67C42">
        <w:rPr>
          <w:rFonts w:ascii="Calibri" w:hAnsi="Calibri" w:cs="Calibri"/>
          <w:bCs/>
          <w:sz w:val="20"/>
          <w:szCs w:val="20"/>
        </w:rPr>
        <w:t xml:space="preserve">vydání </w:t>
      </w:r>
      <w:r w:rsidRPr="00F67C42">
        <w:rPr>
          <w:rFonts w:ascii="Calibri" w:hAnsi="Calibri" w:cs="Calibri"/>
          <w:bCs/>
          <w:sz w:val="20"/>
          <w:szCs w:val="20"/>
        </w:rPr>
        <w:t>stavební</w:t>
      </w:r>
      <w:r w:rsidR="00BB2EEF" w:rsidRPr="00F67C42">
        <w:rPr>
          <w:rFonts w:ascii="Calibri" w:hAnsi="Calibri" w:cs="Calibri"/>
          <w:bCs/>
          <w:sz w:val="20"/>
          <w:szCs w:val="20"/>
        </w:rPr>
        <w:t>ho</w:t>
      </w:r>
      <w:r w:rsidRPr="00F67C42">
        <w:rPr>
          <w:rFonts w:ascii="Calibri" w:hAnsi="Calibri" w:cs="Calibri"/>
          <w:bCs/>
          <w:sz w:val="20"/>
          <w:szCs w:val="20"/>
        </w:rPr>
        <w:t xml:space="preserve"> povolení </w:t>
      </w:r>
      <w:r w:rsidR="00BB2EEF" w:rsidRPr="00F67C42">
        <w:rPr>
          <w:rFonts w:ascii="Calibri" w:hAnsi="Calibri" w:cs="Calibri"/>
          <w:sz w:val="20"/>
          <w:szCs w:val="20"/>
        </w:rPr>
        <w:t>nebo společného povolení</w:t>
      </w:r>
      <w:r w:rsidR="00BB2EEF" w:rsidRPr="00F67C42">
        <w:rPr>
          <w:rFonts w:ascii="Calibri" w:hAnsi="Calibri" w:cs="Calibri"/>
          <w:bCs/>
          <w:sz w:val="20"/>
          <w:szCs w:val="20"/>
        </w:rPr>
        <w:t xml:space="preserve"> </w:t>
      </w:r>
      <w:r w:rsidRPr="00F67C42">
        <w:rPr>
          <w:rFonts w:ascii="Calibri" w:hAnsi="Calibri" w:cs="Calibri"/>
          <w:bCs/>
          <w:sz w:val="20"/>
          <w:szCs w:val="20"/>
        </w:rPr>
        <w:t>včetně majetkoprávní přípravy staveb;</w:t>
      </w:r>
    </w:p>
    <w:p w:rsidR="0061554A" w:rsidRPr="00F67C42" w:rsidRDefault="0061554A" w:rsidP="00A64D23">
      <w:pPr>
        <w:numPr>
          <w:ilvl w:val="0"/>
          <w:numId w:val="14"/>
        </w:numPr>
        <w:spacing w:before="60"/>
        <w:ind w:left="1843" w:hanging="425"/>
        <w:jc w:val="both"/>
        <w:rPr>
          <w:rFonts w:ascii="Calibri" w:hAnsi="Calibri" w:cs="Calibri"/>
          <w:b/>
          <w:sz w:val="20"/>
          <w:szCs w:val="20"/>
        </w:rPr>
      </w:pPr>
      <w:r w:rsidRPr="00F67C42">
        <w:rPr>
          <w:rFonts w:ascii="Calibri" w:hAnsi="Calibri" w:cs="Calibri"/>
          <w:b/>
          <w:sz w:val="20"/>
          <w:szCs w:val="20"/>
        </w:rPr>
        <w:t>specialista na právní poradenství</w:t>
      </w:r>
    </w:p>
    <w:p w:rsidR="0061554A" w:rsidRPr="002837E2" w:rsidRDefault="00313A1F" w:rsidP="006069CE">
      <w:pPr>
        <w:pStyle w:val="Odstavecseseznamem"/>
        <w:spacing w:before="60"/>
        <w:ind w:left="1843"/>
        <w:jc w:val="both"/>
        <w:rPr>
          <w:rFonts w:ascii="Calibri" w:hAnsi="Calibri" w:cs="Calibri"/>
          <w:sz w:val="20"/>
          <w:szCs w:val="20"/>
        </w:rPr>
      </w:pPr>
      <w:r w:rsidRPr="00F67C42">
        <w:rPr>
          <w:rFonts w:ascii="Calibri" w:hAnsi="Calibri" w:cs="Calibri"/>
          <w:sz w:val="20"/>
          <w:szCs w:val="20"/>
        </w:rPr>
        <w:t>vysokoškolské vzdělání v</w:t>
      </w:r>
      <w:r w:rsidR="00A62CBE" w:rsidRPr="00F67C42">
        <w:rPr>
          <w:rFonts w:ascii="Calibri" w:hAnsi="Calibri" w:cs="Calibri"/>
          <w:sz w:val="20"/>
          <w:szCs w:val="20"/>
        </w:rPr>
        <w:t xml:space="preserve"> oboru právo v </w:t>
      </w:r>
      <w:r w:rsidRPr="00F67C42">
        <w:rPr>
          <w:rFonts w:ascii="Calibri" w:hAnsi="Calibri" w:cs="Calibri"/>
          <w:sz w:val="20"/>
          <w:szCs w:val="20"/>
        </w:rPr>
        <w:t xml:space="preserve">magisterském studijním programu </w:t>
      </w:r>
      <w:r w:rsidR="00A62CBE" w:rsidRPr="00F67C42">
        <w:rPr>
          <w:rFonts w:ascii="Calibri" w:hAnsi="Calibri" w:cs="Calibri"/>
          <w:sz w:val="20"/>
          <w:szCs w:val="20"/>
        </w:rPr>
        <w:t>na vysoké škole v České republice, nebo rovnocenné vzdělání na vysoké škole v zahraničí</w:t>
      </w:r>
      <w:r w:rsidR="0061554A" w:rsidRPr="00F67C42">
        <w:rPr>
          <w:rFonts w:ascii="Calibri" w:hAnsi="Calibri" w:cs="Calibri"/>
          <w:bCs/>
          <w:sz w:val="20"/>
          <w:szCs w:val="20"/>
        </w:rPr>
        <w:t xml:space="preserve">; nejméně </w:t>
      </w:r>
      <w:r w:rsidR="00C43DBA" w:rsidRPr="00F67C42">
        <w:rPr>
          <w:rFonts w:ascii="Calibri" w:hAnsi="Calibri" w:cs="Calibri"/>
          <w:bCs/>
          <w:sz w:val="20"/>
          <w:szCs w:val="20"/>
        </w:rPr>
        <w:t>3</w:t>
      </w:r>
      <w:r w:rsidR="0061554A" w:rsidRPr="00F67C42">
        <w:rPr>
          <w:rFonts w:ascii="Calibri" w:hAnsi="Calibri" w:cs="Calibri"/>
          <w:bCs/>
          <w:sz w:val="20"/>
          <w:szCs w:val="20"/>
        </w:rPr>
        <w:t xml:space="preserve"> </w:t>
      </w:r>
      <w:r w:rsidR="00C43DBA" w:rsidRPr="00F67C42">
        <w:rPr>
          <w:rFonts w:ascii="Calibri" w:hAnsi="Calibri" w:cs="Calibri"/>
          <w:bCs/>
          <w:sz w:val="20"/>
          <w:szCs w:val="20"/>
        </w:rPr>
        <w:t>roky</w:t>
      </w:r>
      <w:r w:rsidR="0061554A" w:rsidRPr="00F67C42">
        <w:rPr>
          <w:rFonts w:ascii="Calibri" w:hAnsi="Calibri" w:cs="Calibri"/>
          <w:bCs/>
          <w:sz w:val="20"/>
          <w:szCs w:val="20"/>
        </w:rPr>
        <w:t xml:space="preserve"> </w:t>
      </w:r>
      <w:r w:rsidRPr="00F67C42">
        <w:rPr>
          <w:rFonts w:ascii="Calibri" w:hAnsi="Calibri" w:cs="Calibri"/>
          <w:sz w:val="20"/>
          <w:szCs w:val="20"/>
        </w:rPr>
        <w:t>právní</w:t>
      </w:r>
      <w:r w:rsidRPr="00F67C42">
        <w:rPr>
          <w:rFonts w:ascii="Calibri" w:hAnsi="Calibri" w:cs="Calibri"/>
          <w:bCs/>
          <w:sz w:val="20"/>
          <w:szCs w:val="20"/>
        </w:rPr>
        <w:t xml:space="preserve"> </w:t>
      </w:r>
      <w:r w:rsidR="0061554A" w:rsidRPr="00F67C42">
        <w:rPr>
          <w:rFonts w:ascii="Calibri" w:hAnsi="Calibri" w:cs="Calibri"/>
          <w:bCs/>
          <w:sz w:val="20"/>
          <w:szCs w:val="20"/>
        </w:rPr>
        <w:t xml:space="preserve">praxe </w:t>
      </w:r>
      <w:r w:rsidRPr="00F67C42">
        <w:rPr>
          <w:rFonts w:ascii="Calibri" w:hAnsi="Calibri" w:cs="Calibri"/>
          <w:bCs/>
          <w:sz w:val="20"/>
          <w:szCs w:val="20"/>
        </w:rPr>
        <w:t xml:space="preserve">se zaměřením na stavebnictví, zejména právní poradenství související s výkonem inženýrské činnosti ke stavebnímu povolení včetně majetkoprávní přípravy ve smyslu stavebního zákona, správního řádu a souvisejících předpisů ohledně liniové </w:t>
      </w:r>
      <w:r w:rsidRPr="002837E2">
        <w:rPr>
          <w:rFonts w:ascii="Calibri" w:hAnsi="Calibri" w:cs="Calibri"/>
          <w:bCs/>
          <w:sz w:val="20"/>
          <w:szCs w:val="20"/>
        </w:rPr>
        <w:t>dopravní stavby</w:t>
      </w:r>
      <w:r w:rsidR="0061554A" w:rsidRPr="002837E2">
        <w:rPr>
          <w:rFonts w:ascii="Calibri" w:hAnsi="Calibri" w:cs="Calibri"/>
          <w:bCs/>
          <w:sz w:val="20"/>
          <w:szCs w:val="20"/>
        </w:rPr>
        <w:t>;</w:t>
      </w:r>
    </w:p>
    <w:p w:rsidR="0006646E" w:rsidRPr="002837E2" w:rsidRDefault="0006646E" w:rsidP="0006646E">
      <w:pPr>
        <w:numPr>
          <w:ilvl w:val="0"/>
          <w:numId w:val="14"/>
        </w:numPr>
        <w:spacing w:before="60"/>
        <w:ind w:left="1843" w:hanging="425"/>
        <w:jc w:val="both"/>
        <w:rPr>
          <w:rFonts w:ascii="Calibri" w:hAnsi="Calibri" w:cs="Calibri"/>
          <w:b/>
          <w:bCs/>
          <w:sz w:val="20"/>
          <w:szCs w:val="20"/>
        </w:rPr>
      </w:pPr>
      <w:r w:rsidRPr="002837E2">
        <w:rPr>
          <w:rFonts w:ascii="Calibri" w:hAnsi="Calibri" w:cs="Calibri"/>
          <w:b/>
          <w:bCs/>
          <w:sz w:val="20"/>
          <w:szCs w:val="20"/>
        </w:rPr>
        <w:t xml:space="preserve">specialista na hodnocení ekonomické efektivnosti </w:t>
      </w:r>
    </w:p>
    <w:p w:rsidR="0006646E" w:rsidRPr="00F67C42" w:rsidRDefault="0006646E" w:rsidP="0006646E">
      <w:pPr>
        <w:numPr>
          <w:ilvl w:val="0"/>
          <w:numId w:val="26"/>
        </w:numPr>
        <w:spacing w:before="60"/>
        <w:ind w:left="2127"/>
        <w:jc w:val="both"/>
        <w:rPr>
          <w:rFonts w:ascii="Calibri" w:hAnsi="Calibri" w:cs="Calibri"/>
          <w:sz w:val="20"/>
          <w:szCs w:val="20"/>
        </w:rPr>
      </w:pPr>
      <w:r w:rsidRPr="00F67C42">
        <w:rPr>
          <w:rFonts w:ascii="Calibri" w:hAnsi="Calibri" w:cs="Calibri"/>
          <w:bCs/>
          <w:sz w:val="20"/>
          <w:szCs w:val="20"/>
        </w:rPr>
        <w:t>vysokoškolské vzdělání; nejméně 3 roky praxe v oblasti hodnocení ekonomické efektivnosti železničních staveb drah celostátních nebo regionálních;</w:t>
      </w:r>
    </w:p>
    <w:p w:rsidR="0006646E" w:rsidRPr="009B51C9" w:rsidRDefault="0006646E" w:rsidP="0006646E">
      <w:pPr>
        <w:numPr>
          <w:ilvl w:val="0"/>
          <w:numId w:val="26"/>
        </w:numPr>
        <w:spacing w:before="60"/>
        <w:ind w:left="2127"/>
        <w:jc w:val="both"/>
        <w:rPr>
          <w:rFonts w:ascii="Calibri" w:hAnsi="Calibri" w:cs="Calibri"/>
          <w:sz w:val="20"/>
          <w:szCs w:val="20"/>
        </w:rPr>
      </w:pPr>
      <w:r w:rsidRPr="00F67C42">
        <w:rPr>
          <w:rFonts w:ascii="Calibri" w:hAnsi="Calibri" w:cs="Calibri"/>
          <w:sz w:val="20"/>
          <w:szCs w:val="20"/>
        </w:rPr>
        <w:t>prokázat zkušenost s plněním alespoň jedné zakázky, jejímž předmětem bylo mj. zpracování hodnocení ekonomické efektivnosti stavby železničních drah celostátních nebo regionálních, provedené v </w:t>
      </w:r>
      <w:r w:rsidRPr="00F67C42">
        <w:rPr>
          <w:rFonts w:ascii="Calibri" w:hAnsi="Calibri" w:cs="Calibri"/>
          <w:bCs/>
          <w:sz w:val="20"/>
          <w:szCs w:val="20"/>
        </w:rPr>
        <w:t>rámci</w:t>
      </w:r>
      <w:r w:rsidRPr="00F67C42">
        <w:rPr>
          <w:rFonts w:ascii="Calibri" w:hAnsi="Calibri" w:cs="Calibri"/>
          <w:sz w:val="20"/>
          <w:szCs w:val="20"/>
        </w:rPr>
        <w:t xml:space="preserve"> studie proveditelnosti nebo záměru projektu </w:t>
      </w:r>
      <w:r w:rsidRPr="00F67C42">
        <w:rPr>
          <w:rFonts w:ascii="Calibri" w:hAnsi="Calibri" w:cs="Calibri"/>
          <w:iCs/>
          <w:sz w:val="20"/>
          <w:szCs w:val="20"/>
        </w:rPr>
        <w:t>nebo projektové žádosti o spolufinancování z prostředků EU</w:t>
      </w:r>
      <w:r w:rsidRPr="00F67C42">
        <w:rPr>
          <w:rFonts w:ascii="Calibri" w:hAnsi="Calibri" w:cs="Calibri"/>
          <w:i/>
          <w:iCs/>
          <w:sz w:val="20"/>
          <w:szCs w:val="20"/>
        </w:rPr>
        <w:t xml:space="preserve"> </w:t>
      </w:r>
      <w:r w:rsidRPr="00F67C42">
        <w:rPr>
          <w:rFonts w:ascii="Calibri" w:hAnsi="Calibri" w:cs="Calibri"/>
          <w:sz w:val="20"/>
          <w:szCs w:val="20"/>
        </w:rPr>
        <w:t xml:space="preserve">nebo jejich aktualizací, nebo </w:t>
      </w:r>
      <w:r w:rsidR="005E5B84" w:rsidRPr="00F67C42">
        <w:rPr>
          <w:rFonts w:ascii="Calibri" w:hAnsi="Calibri" w:cs="Calibri"/>
          <w:sz w:val="20"/>
          <w:szCs w:val="20"/>
        </w:rPr>
        <w:t xml:space="preserve">bylo jejím předmětem </w:t>
      </w:r>
      <w:r w:rsidRPr="00F67C42">
        <w:rPr>
          <w:rFonts w:ascii="Calibri" w:hAnsi="Calibri" w:cs="Calibri"/>
          <w:sz w:val="20"/>
          <w:szCs w:val="20"/>
        </w:rPr>
        <w:t xml:space="preserve">ověření platnosti ekonomického hodnocení </w:t>
      </w:r>
      <w:r w:rsidR="005E5B84" w:rsidRPr="00F67C42">
        <w:rPr>
          <w:rFonts w:ascii="Calibri" w:hAnsi="Calibri" w:cs="Calibri"/>
          <w:sz w:val="20"/>
          <w:szCs w:val="20"/>
        </w:rPr>
        <w:t xml:space="preserve">stavby železničních drah celostátních nebo regionálních </w:t>
      </w:r>
      <w:r w:rsidRPr="00F67C42">
        <w:rPr>
          <w:rFonts w:ascii="Calibri" w:hAnsi="Calibri" w:cs="Calibri"/>
          <w:sz w:val="20"/>
          <w:szCs w:val="20"/>
        </w:rPr>
        <w:t>ze záměru projektu</w:t>
      </w:r>
      <w:r w:rsidR="005E5B84" w:rsidRPr="00F67C42">
        <w:rPr>
          <w:rFonts w:ascii="Calibri" w:hAnsi="Calibri" w:cs="Calibri"/>
          <w:sz w:val="20"/>
          <w:szCs w:val="20"/>
        </w:rPr>
        <w:t xml:space="preserve">, a to </w:t>
      </w:r>
      <w:r w:rsidRPr="00F67C42">
        <w:rPr>
          <w:rFonts w:ascii="Calibri" w:hAnsi="Calibri" w:cs="Calibri"/>
          <w:sz w:val="20"/>
          <w:szCs w:val="20"/>
        </w:rPr>
        <w:t xml:space="preserve">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w:t>
      </w:r>
      <w:r w:rsidR="005E5B84" w:rsidRPr="00F67C42">
        <w:rPr>
          <w:rFonts w:ascii="Calibri" w:hAnsi="Calibri" w:cs="Calibri"/>
          <w:sz w:val="20"/>
          <w:szCs w:val="20"/>
        </w:rPr>
        <w:t xml:space="preserve">či ověření platnosti </w:t>
      </w:r>
      <w:r w:rsidRPr="00F67C42">
        <w:rPr>
          <w:rFonts w:ascii="Calibri" w:hAnsi="Calibri" w:cs="Calibri"/>
          <w:sz w:val="20"/>
          <w:szCs w:val="20"/>
        </w:rPr>
        <w:t>hodnocení ekonomické efektivnosti), (</w:t>
      </w:r>
      <w:proofErr w:type="spellStart"/>
      <w:r w:rsidRPr="00F67C42">
        <w:rPr>
          <w:rFonts w:ascii="Calibri" w:hAnsi="Calibri" w:cs="Calibri"/>
          <w:sz w:val="20"/>
          <w:szCs w:val="20"/>
        </w:rPr>
        <w:t>ii</w:t>
      </w:r>
      <w:proofErr w:type="spellEnd"/>
      <w:r w:rsidRPr="00F67C42">
        <w:rPr>
          <w:rFonts w:ascii="Calibri" w:hAnsi="Calibri" w:cs="Calibri"/>
          <w:sz w:val="20"/>
          <w:szCs w:val="20"/>
        </w:rPr>
        <w:t xml:space="preserve">) hodnocení ekonomické efektivnosti bylo zpracováno podle </w:t>
      </w:r>
      <w:r w:rsidR="00E104AC" w:rsidRPr="00C02908">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E104AC" w:rsidRPr="00C02908">
        <w:rPr>
          <w:rFonts w:ascii="Calibri" w:hAnsi="Calibri" w:cs="Calibri"/>
          <w:sz w:val="20"/>
          <w:szCs w:val="20"/>
        </w:rPr>
        <w:t>15.11.2017</w:t>
      </w:r>
      <w:proofErr w:type="gramEnd"/>
      <w:r w:rsidR="00E104AC" w:rsidRPr="00C02908">
        <w:rPr>
          <w:rFonts w:ascii="Calibri" w:hAnsi="Calibri" w:cs="Calibri"/>
          <w:sz w:val="20"/>
          <w:szCs w:val="20"/>
        </w:rPr>
        <w:t xml:space="preserve"> nebo  podle </w:t>
      </w:r>
      <w:r w:rsidRPr="00F67C42">
        <w:rPr>
          <w:rFonts w:ascii="Calibri" w:hAnsi="Calibri" w:cs="Calibri"/>
          <w:sz w:val="20"/>
          <w:szCs w:val="20"/>
        </w:rPr>
        <w:t xml:space="preserve">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67C42">
        <w:rPr>
          <w:rFonts w:ascii="Calibri" w:hAnsi="Calibri" w:cs="Calibri"/>
          <w:sz w:val="20"/>
          <w:szCs w:val="20"/>
        </w:rPr>
        <w:t>Cost</w:t>
      </w:r>
      <w:proofErr w:type="spellEnd"/>
      <w:r w:rsidRPr="00F67C42">
        <w:rPr>
          <w:rFonts w:ascii="Calibri" w:hAnsi="Calibri" w:cs="Calibri"/>
          <w:sz w:val="20"/>
          <w:szCs w:val="20"/>
        </w:rPr>
        <w:t xml:space="preserve">-benefit </w:t>
      </w:r>
      <w:proofErr w:type="spellStart"/>
      <w:r w:rsidRPr="00F67C42">
        <w:rPr>
          <w:rFonts w:ascii="Calibri" w:hAnsi="Calibri" w:cs="Calibri"/>
          <w:sz w:val="20"/>
          <w:szCs w:val="20"/>
        </w:rPr>
        <w:t>Analysis</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of</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Investment</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Projects</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Structural</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Funds</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Cohesion</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Fund</w:t>
      </w:r>
      <w:proofErr w:type="spellEnd"/>
      <w:r w:rsidRPr="00F67C42">
        <w:rPr>
          <w:rFonts w:ascii="Calibri" w:hAnsi="Calibri" w:cs="Calibri"/>
          <w:sz w:val="20"/>
          <w:szCs w:val="20"/>
        </w:rPr>
        <w:t xml:space="preserve"> and Instrument </w:t>
      </w:r>
      <w:proofErr w:type="spellStart"/>
      <w:r w:rsidRPr="00F67C42">
        <w:rPr>
          <w:rFonts w:ascii="Calibri" w:hAnsi="Calibri" w:cs="Calibri"/>
          <w:sz w:val="20"/>
          <w:szCs w:val="20"/>
        </w:rPr>
        <w:t>for</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Pre-Accession</w:t>
      </w:r>
      <w:proofErr w:type="spellEnd"/>
      <w:r w:rsidRPr="00F67C42">
        <w:rPr>
          <w:rFonts w:ascii="Calibri" w:hAnsi="Calibri" w:cs="Calibri"/>
          <w:sz w:val="20"/>
          <w:szCs w:val="20"/>
        </w:rPr>
        <w:t xml:space="preserve">, EK, 06/2008 nebo podle </w:t>
      </w:r>
      <w:proofErr w:type="spellStart"/>
      <w:r w:rsidRPr="00F67C42">
        <w:rPr>
          <w:rFonts w:ascii="Calibri" w:hAnsi="Calibri" w:cs="Calibri"/>
          <w:sz w:val="20"/>
          <w:szCs w:val="20"/>
        </w:rPr>
        <w:t>Guide</w:t>
      </w:r>
      <w:proofErr w:type="spellEnd"/>
      <w:r w:rsidRPr="00F67C42">
        <w:rPr>
          <w:rFonts w:ascii="Calibri" w:hAnsi="Calibri" w:cs="Calibri"/>
          <w:sz w:val="20"/>
          <w:szCs w:val="20"/>
        </w:rPr>
        <w:t xml:space="preserve"> to </w:t>
      </w:r>
      <w:proofErr w:type="spellStart"/>
      <w:r w:rsidRPr="00F67C42">
        <w:rPr>
          <w:rFonts w:ascii="Calibri" w:hAnsi="Calibri" w:cs="Calibri"/>
          <w:sz w:val="20"/>
          <w:szCs w:val="20"/>
        </w:rPr>
        <w:t>Cost</w:t>
      </w:r>
      <w:proofErr w:type="spellEnd"/>
      <w:r w:rsidRPr="00F67C42">
        <w:rPr>
          <w:rFonts w:ascii="Calibri" w:hAnsi="Calibri" w:cs="Calibri"/>
          <w:sz w:val="20"/>
          <w:szCs w:val="20"/>
        </w:rPr>
        <w:t xml:space="preserve">-benefit </w:t>
      </w:r>
      <w:proofErr w:type="spellStart"/>
      <w:r w:rsidRPr="00F67C42">
        <w:rPr>
          <w:rFonts w:ascii="Calibri" w:hAnsi="Calibri" w:cs="Calibri"/>
          <w:sz w:val="20"/>
          <w:szCs w:val="20"/>
        </w:rPr>
        <w:t>Analysis</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of</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Investment</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Projects</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Economic</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appraisal</w:t>
      </w:r>
      <w:proofErr w:type="spellEnd"/>
      <w:r w:rsidRPr="00F67C42">
        <w:rPr>
          <w:rFonts w:ascii="Calibri" w:hAnsi="Calibri" w:cs="Calibri"/>
          <w:sz w:val="20"/>
          <w:szCs w:val="20"/>
        </w:rPr>
        <w:t xml:space="preserve"> </w:t>
      </w:r>
      <w:proofErr w:type="spellStart"/>
      <w:r w:rsidRPr="00F67C42">
        <w:rPr>
          <w:rFonts w:ascii="Calibri" w:hAnsi="Calibri" w:cs="Calibri"/>
          <w:sz w:val="20"/>
          <w:szCs w:val="20"/>
        </w:rPr>
        <w:t>tool</w:t>
      </w:r>
      <w:proofErr w:type="spellEnd"/>
      <w:r w:rsidRPr="00F67C42">
        <w:rPr>
          <w:rFonts w:ascii="Calibri" w:hAnsi="Calibri" w:cs="Calibri"/>
          <w:sz w:val="20"/>
          <w:szCs w:val="20"/>
        </w:rPr>
        <w:t xml:space="preserve"> </w:t>
      </w:r>
      <w:proofErr w:type="spellStart"/>
      <w:r w:rsidRPr="00100E8A">
        <w:rPr>
          <w:rFonts w:ascii="Calibri" w:hAnsi="Calibri" w:cs="Calibri"/>
          <w:sz w:val="20"/>
          <w:szCs w:val="20"/>
        </w:rPr>
        <w:t>for</w:t>
      </w:r>
      <w:proofErr w:type="spellEnd"/>
      <w:r w:rsidRPr="00100E8A">
        <w:rPr>
          <w:rFonts w:ascii="Calibri" w:hAnsi="Calibri" w:cs="Calibri"/>
          <w:sz w:val="20"/>
          <w:szCs w:val="20"/>
        </w:rPr>
        <w:t xml:space="preserve"> </w:t>
      </w:r>
      <w:proofErr w:type="spellStart"/>
      <w:r w:rsidRPr="00100E8A">
        <w:rPr>
          <w:rFonts w:ascii="Calibri" w:hAnsi="Calibri" w:cs="Calibri"/>
          <w:sz w:val="20"/>
          <w:szCs w:val="20"/>
        </w:rPr>
        <w:t>Cohesion</w:t>
      </w:r>
      <w:proofErr w:type="spellEnd"/>
      <w:r w:rsidRPr="00100E8A">
        <w:rPr>
          <w:rFonts w:ascii="Calibri" w:hAnsi="Calibri" w:cs="Calibri"/>
          <w:sz w:val="20"/>
          <w:szCs w:val="20"/>
        </w:rPr>
        <w:t xml:space="preserve"> </w:t>
      </w:r>
      <w:proofErr w:type="spellStart"/>
      <w:r w:rsidRPr="00100E8A">
        <w:rPr>
          <w:rFonts w:ascii="Calibri" w:hAnsi="Calibri" w:cs="Calibri"/>
          <w:sz w:val="20"/>
          <w:szCs w:val="20"/>
        </w:rPr>
        <w:t>Policy</w:t>
      </w:r>
      <w:proofErr w:type="spellEnd"/>
      <w:r w:rsidRPr="00100E8A">
        <w:rPr>
          <w:rFonts w:ascii="Calibri" w:hAnsi="Calibri" w:cs="Calibri"/>
          <w:sz w:val="20"/>
          <w:szCs w:val="20"/>
        </w:rPr>
        <w:t xml:space="preserve"> 2014-2020, EK, 12/2014, (</w:t>
      </w:r>
      <w:proofErr w:type="spellStart"/>
      <w:r w:rsidRPr="00100E8A">
        <w:rPr>
          <w:rFonts w:ascii="Calibri" w:hAnsi="Calibri" w:cs="Calibri"/>
          <w:sz w:val="20"/>
          <w:szCs w:val="20"/>
        </w:rPr>
        <w:t>iii</w:t>
      </w:r>
      <w:proofErr w:type="spellEnd"/>
      <w:r w:rsidRPr="00100E8A">
        <w:rPr>
          <w:rFonts w:ascii="Calibri" w:hAnsi="Calibri" w:cs="Calibri"/>
          <w:sz w:val="20"/>
          <w:szCs w:val="20"/>
        </w:rPr>
        <w:t xml:space="preserve">) hodnocení ekonomické efektivnosti </w:t>
      </w:r>
      <w:r w:rsidRPr="002837E2">
        <w:rPr>
          <w:rFonts w:ascii="Calibri" w:hAnsi="Calibri" w:cs="Calibri"/>
          <w:sz w:val="20"/>
          <w:szCs w:val="20"/>
        </w:rPr>
        <w:t xml:space="preserve">se týkalo stavby </w:t>
      </w:r>
      <w:r w:rsidRPr="002837E2">
        <w:rPr>
          <w:rFonts w:ascii="Calibri" w:hAnsi="Calibri"/>
          <w:iCs/>
          <w:sz w:val="20"/>
          <w:szCs w:val="20"/>
        </w:rPr>
        <w:t>nebo společně hodnoceného souboru staveb</w:t>
      </w:r>
      <w:r w:rsidRPr="002837E2">
        <w:rPr>
          <w:i/>
          <w:iCs/>
          <w:sz w:val="20"/>
          <w:szCs w:val="20"/>
        </w:rPr>
        <w:t xml:space="preserve"> </w:t>
      </w:r>
      <w:r w:rsidRPr="002837E2">
        <w:rPr>
          <w:rFonts w:ascii="Calibri" w:hAnsi="Calibri" w:cs="Calibri"/>
          <w:sz w:val="20"/>
          <w:szCs w:val="20"/>
        </w:rPr>
        <w:t xml:space="preserve">železničních drah </w:t>
      </w:r>
      <w:r w:rsidRPr="009B51C9">
        <w:rPr>
          <w:rFonts w:ascii="Calibri" w:hAnsi="Calibri" w:cs="Calibri"/>
          <w:sz w:val="20"/>
          <w:szCs w:val="20"/>
        </w:rPr>
        <w:t>celostátních nebo regionálních s celkovými investičními náklady (CIN) minimálně ve výši:</w:t>
      </w:r>
    </w:p>
    <w:p w:rsidR="00100E8A" w:rsidRPr="009B51C9" w:rsidRDefault="0006646E" w:rsidP="00100E8A">
      <w:pPr>
        <w:pStyle w:val="Odstavecseseznamem"/>
        <w:numPr>
          <w:ilvl w:val="0"/>
          <w:numId w:val="30"/>
        </w:numPr>
        <w:spacing w:before="60"/>
        <w:jc w:val="both"/>
        <w:rPr>
          <w:rFonts w:ascii="Calibri" w:hAnsi="Calibri" w:cs="Calibri"/>
          <w:sz w:val="20"/>
          <w:szCs w:val="20"/>
        </w:rPr>
      </w:pPr>
      <w:r w:rsidRPr="009B51C9">
        <w:rPr>
          <w:rFonts w:ascii="Calibri" w:hAnsi="Calibri" w:cs="Calibri"/>
          <w:sz w:val="20"/>
          <w:szCs w:val="20"/>
        </w:rPr>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0B398A">
        <w:rPr>
          <w:rFonts w:ascii="Calibri" w:hAnsi="Calibri" w:cs="Calibri"/>
          <w:sz w:val="20"/>
          <w:szCs w:val="20"/>
        </w:rPr>
        <w:t>.</w:t>
      </w:r>
    </w:p>
    <w:p w:rsidR="00100E8A" w:rsidRPr="00601144" w:rsidRDefault="00100E8A" w:rsidP="00100E8A">
      <w:pPr>
        <w:pStyle w:val="Odstavecseseznamem"/>
        <w:spacing w:before="60"/>
        <w:ind w:left="2487"/>
        <w:jc w:val="both"/>
        <w:rPr>
          <w:rFonts w:ascii="Calibri" w:hAnsi="Calibri" w:cs="Calibri"/>
          <w:sz w:val="20"/>
          <w:szCs w:val="20"/>
          <w:highlight w:val="green"/>
        </w:rPr>
      </w:pPr>
    </w:p>
    <w:p w:rsidR="0006646E" w:rsidRPr="00B14A30" w:rsidRDefault="0006646E" w:rsidP="0006646E">
      <w:pPr>
        <w:spacing w:before="60"/>
        <w:ind w:left="1843"/>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w:t>
      </w:r>
      <w:r w:rsidR="004A0BC8">
        <w:rPr>
          <w:rFonts w:ascii="Calibri" w:hAnsi="Calibri" w:cs="Calibri"/>
          <w:sz w:val="20"/>
          <w:szCs w:val="20"/>
        </w:rPr>
        <w:lastRenderedPageBreak/>
        <w:t xml:space="preserve">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5E5B84" w:rsidRDefault="005E5B84" w:rsidP="005E5B84">
      <w:pPr>
        <w:spacing w:before="240"/>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5E5B84" w:rsidRPr="00DB2912" w:rsidRDefault="005E5B84" w:rsidP="005E5B84">
      <w:pPr>
        <w:numPr>
          <w:ilvl w:val="0"/>
          <w:numId w:val="31"/>
        </w:numPr>
        <w:jc w:val="both"/>
        <w:rPr>
          <w:rFonts w:ascii="Calibri" w:hAnsi="Calibri" w:cs="Calibri"/>
          <w:sz w:val="20"/>
          <w:szCs w:val="20"/>
        </w:rPr>
      </w:pPr>
      <w:r>
        <w:rPr>
          <w:rFonts w:ascii="Calibri" w:hAnsi="Calibri" w:cs="Calibri"/>
          <w:sz w:val="20"/>
          <w:szCs w:val="20"/>
        </w:rPr>
        <w:t>Z</w:t>
      </w:r>
      <w:r w:rsidRPr="00DB2912">
        <w:rPr>
          <w:rFonts w:ascii="Calibri" w:hAnsi="Calibri" w:cs="Calibri"/>
          <w:sz w:val="20"/>
          <w:szCs w:val="20"/>
        </w:rPr>
        <w:t>áměr</w:t>
      </w:r>
      <w:r>
        <w:rPr>
          <w:rFonts w:ascii="Calibri" w:hAnsi="Calibri" w:cs="Calibri"/>
          <w:sz w:val="20"/>
          <w:szCs w:val="20"/>
        </w:rPr>
        <w:t>em</w:t>
      </w:r>
      <w:r w:rsidRPr="00DB2912">
        <w:rPr>
          <w:rFonts w:ascii="Calibri" w:hAnsi="Calibri" w:cs="Calibri"/>
          <w:sz w:val="20"/>
          <w:szCs w:val="20"/>
        </w:rPr>
        <w:t xml:space="preserve"> projektu </w:t>
      </w:r>
      <w:r>
        <w:rPr>
          <w:rFonts w:ascii="Calibri" w:hAnsi="Calibri" w:cs="Calibri"/>
          <w:sz w:val="20"/>
          <w:szCs w:val="20"/>
        </w:rPr>
        <w:t>se</w:t>
      </w:r>
      <w:r w:rsidRPr="00DB2912">
        <w:rPr>
          <w:rFonts w:ascii="Calibri" w:hAnsi="Calibri" w:cs="Calibri"/>
          <w:sz w:val="20"/>
          <w:szCs w:val="20"/>
        </w:rPr>
        <w:t xml:space="preserve"> </w:t>
      </w:r>
      <w:r>
        <w:rPr>
          <w:rFonts w:ascii="Calibri" w:hAnsi="Calibri" w:cs="Calibri"/>
          <w:sz w:val="20"/>
          <w:szCs w:val="20"/>
        </w:rPr>
        <w:t xml:space="preserve">rozumí </w:t>
      </w:r>
      <w:r w:rsidRPr="00DB2912">
        <w:rPr>
          <w:rFonts w:ascii="Calibri" w:hAnsi="Calibri" w:cs="Calibri"/>
          <w:sz w:val="20"/>
          <w:szCs w:val="20"/>
        </w:rPr>
        <w:t xml:space="preserve">dokumentace, která časově, věcně a funkčně vymezuje požadavky na přípravu a </w:t>
      </w:r>
      <w:r w:rsidRPr="00601144">
        <w:rPr>
          <w:rFonts w:ascii="Calibri" w:hAnsi="Calibri" w:cs="Calibri"/>
          <w:sz w:val="20"/>
          <w:szCs w:val="20"/>
        </w:rPr>
        <w:t>realizaci investiční stavby</w:t>
      </w:r>
      <w:r w:rsidRPr="00DB2912">
        <w:rPr>
          <w:rFonts w:ascii="Calibri" w:hAnsi="Calibri" w:cs="Calibri"/>
          <w:sz w:val="20"/>
          <w:szCs w:val="20"/>
        </w:rPr>
        <w:t xml:space="preserve"> železničních drah celostátních </w:t>
      </w:r>
      <w:r>
        <w:rPr>
          <w:rFonts w:ascii="Calibri" w:hAnsi="Calibri" w:cs="Calibri"/>
          <w:sz w:val="20"/>
          <w:szCs w:val="20"/>
        </w:rPr>
        <w:t>nebo</w:t>
      </w:r>
      <w:r w:rsidRPr="00DB2912">
        <w:rPr>
          <w:rFonts w:ascii="Calibri" w:hAnsi="Calibri" w:cs="Calibri"/>
          <w:sz w:val="20"/>
          <w:szCs w:val="20"/>
        </w:rPr>
        <w:t xml:space="preserve"> regionálních v podrobnostech nezbytných pro posouzení zahájení financování navazující přípravy a realizace </w:t>
      </w:r>
      <w:r w:rsidRPr="00601144">
        <w:rPr>
          <w:rFonts w:ascii="Calibri" w:hAnsi="Calibri" w:cs="Calibri"/>
          <w:sz w:val="20"/>
          <w:szCs w:val="20"/>
        </w:rPr>
        <w:t>stavby hrazené z veřejných prostředků. Záměr projektu</w:t>
      </w:r>
      <w:r w:rsidRPr="00DB2912">
        <w:rPr>
          <w:rFonts w:ascii="Calibri" w:hAnsi="Calibri" w:cs="Calibri"/>
          <w:sz w:val="20"/>
          <w:szCs w:val="20"/>
        </w:rPr>
        <w:t xml:space="preserve"> obsah</w:t>
      </w:r>
      <w:r>
        <w:rPr>
          <w:rFonts w:ascii="Calibri" w:hAnsi="Calibri" w:cs="Calibri"/>
          <w:sz w:val="20"/>
          <w:szCs w:val="20"/>
        </w:rPr>
        <w:t>uje</w:t>
      </w:r>
      <w:r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5E5B84" w:rsidRPr="007351C7" w:rsidRDefault="005E5B84" w:rsidP="005E5B84">
      <w:pPr>
        <w:numPr>
          <w:ilvl w:val="0"/>
          <w:numId w:val="31"/>
        </w:numPr>
        <w:jc w:val="both"/>
        <w:rPr>
          <w:rFonts w:ascii="Calibri" w:hAnsi="Calibri" w:cs="Calibri"/>
          <w:sz w:val="20"/>
          <w:szCs w:val="20"/>
        </w:rPr>
      </w:pPr>
      <w:r w:rsidRPr="007351C7">
        <w:rPr>
          <w:rFonts w:ascii="Calibri" w:hAnsi="Calibri" w:cs="Calibri"/>
          <w:sz w:val="20"/>
          <w:szCs w:val="20"/>
        </w:rPr>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w:t>
      </w:r>
      <w:r>
        <w:rPr>
          <w:rFonts w:ascii="Calibri" w:hAnsi="Calibri" w:cs="Calibri"/>
          <w:sz w:val="20"/>
          <w:szCs w:val="20"/>
        </w:rPr>
        <w:t>y</w:t>
      </w:r>
      <w:r w:rsidRPr="007351C7">
        <w:rPr>
          <w:rFonts w:ascii="Calibri" w:hAnsi="Calibri" w:cs="Calibri"/>
          <w:sz w:val="20"/>
          <w:szCs w:val="20"/>
        </w:rPr>
        <w:t xml:space="preserve"> na hodnocení ekonomické efektivnosti, a dále (</w:t>
      </w:r>
      <w:proofErr w:type="spellStart"/>
      <w:r w:rsidRPr="007351C7">
        <w:rPr>
          <w:rFonts w:ascii="Calibri" w:hAnsi="Calibri" w:cs="Calibri"/>
          <w:sz w:val="20"/>
          <w:szCs w:val="20"/>
        </w:rPr>
        <w:t>ii</w:t>
      </w:r>
      <w:proofErr w:type="spellEnd"/>
      <w:r w:rsidRPr="007351C7">
        <w:rPr>
          <w:rFonts w:ascii="Calibri" w:hAnsi="Calibri" w:cs="Calibri"/>
          <w:sz w:val="20"/>
          <w:szCs w:val="20"/>
        </w:rPr>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5E5B84" w:rsidRPr="00AC43F6" w:rsidRDefault="005E5B84" w:rsidP="005E5B84">
      <w:pPr>
        <w:numPr>
          <w:ilvl w:val="0"/>
          <w:numId w:val="31"/>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5E5B84" w:rsidRPr="00100E8A" w:rsidRDefault="005E5B84" w:rsidP="005E5B84">
      <w:pPr>
        <w:numPr>
          <w:ilvl w:val="0"/>
          <w:numId w:val="31"/>
        </w:numPr>
        <w:jc w:val="both"/>
        <w:rPr>
          <w:rFonts w:ascii="Calibri" w:hAnsi="Calibri" w:cs="Calibri"/>
          <w:sz w:val="20"/>
          <w:szCs w:val="20"/>
        </w:rPr>
      </w:pPr>
      <w:r>
        <w:rPr>
          <w:rFonts w:ascii="Calibri" w:hAnsi="Calibri" w:cs="Calibri"/>
          <w:sz w:val="20"/>
          <w:szCs w:val="20"/>
        </w:rPr>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Pr>
          <w:rFonts w:ascii="Calibri" w:hAnsi="Calibri" w:cs="Calibri"/>
          <w:sz w:val="20"/>
          <w:szCs w:val="20"/>
        </w:rPr>
        <w:t>Do</w:t>
      </w:r>
      <w:proofErr w:type="gramEnd"/>
      <w:r>
        <w:rPr>
          <w:rFonts w:ascii="Calibri" w:hAnsi="Calibri" w:cs="Calibri"/>
          <w:sz w:val="20"/>
          <w:szCs w:val="20"/>
        </w:rPr>
        <w:t xml:space="preserve"> CIN nejsou zahrnuté náklady provozní a </w:t>
      </w:r>
      <w:r w:rsidRPr="00100E8A">
        <w:rPr>
          <w:rFonts w:ascii="Calibri" w:hAnsi="Calibri" w:cs="Calibri"/>
          <w:sz w:val="20"/>
          <w:szCs w:val="20"/>
        </w:rPr>
        <w:t>příjmy generované stavbou.</w:t>
      </w:r>
    </w:p>
    <w:p w:rsidR="005E5B84" w:rsidRPr="00100E8A" w:rsidRDefault="005E5B84" w:rsidP="005E5B84">
      <w:pPr>
        <w:numPr>
          <w:ilvl w:val="0"/>
          <w:numId w:val="31"/>
        </w:numPr>
        <w:jc w:val="both"/>
        <w:rPr>
          <w:rFonts w:ascii="Calibri" w:hAnsi="Calibri" w:cs="Calibri"/>
          <w:sz w:val="20"/>
          <w:szCs w:val="20"/>
        </w:rPr>
      </w:pPr>
      <w:r w:rsidRPr="00100E8A">
        <w:rPr>
          <w:rFonts w:ascii="Calibri" w:hAnsi="Calibri" w:cs="Calibri"/>
          <w:sz w:val="20"/>
          <w:szCs w:val="20"/>
        </w:rPr>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xml:space="preserve">§ 13 odst. 1 zák. č. </w:t>
      </w:r>
      <w:r w:rsidRPr="00C63BC5">
        <w:rPr>
          <w:rFonts w:ascii="Calibri" w:hAnsi="Calibri" w:cs="Calibri"/>
          <w:sz w:val="20"/>
          <w:szCs w:val="20"/>
        </w:rPr>
        <w:lastRenderedPageBreak/>
        <w:t>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00BF19E0">
        <w:rPr>
          <w:rFonts w:ascii="Calibri" w:hAnsi="Calibri" w:cs="Calibri"/>
          <w:sz w:val="20"/>
          <w:szCs w:val="20"/>
        </w:rPr>
        <w:t xml:space="preserve"> a </w:t>
      </w:r>
      <w:r w:rsidR="00BF19E0" w:rsidRPr="002328B3">
        <w:rPr>
          <w:rFonts w:ascii="Calibri" w:hAnsi="Calibri" w:cs="Calibri"/>
          <w:sz w:val="20"/>
          <w:szCs w:val="20"/>
        </w:rPr>
        <w:tab/>
        <w:t>specialist</w:t>
      </w:r>
      <w:r w:rsidR="00BF19E0">
        <w:rPr>
          <w:rFonts w:ascii="Calibri" w:hAnsi="Calibri" w:cs="Calibri"/>
          <w:sz w:val="20"/>
          <w:szCs w:val="20"/>
        </w:rPr>
        <w:t>y</w:t>
      </w:r>
      <w:r w:rsidR="00BF19E0"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w:t>
      </w:r>
      <w:r w:rsidR="00BF19E0">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BF19E0">
        <w:rPr>
          <w:rFonts w:ascii="Calibri" w:hAnsi="Calibri" w:cs="Calibri"/>
          <w:sz w:val="20"/>
          <w:szCs w:val="20"/>
        </w:rPr>
        <w:t xml:space="preserve">těchto </w:t>
      </w:r>
      <w:r w:rsidRPr="00300BBC">
        <w:rPr>
          <w:rFonts w:ascii="Calibri" w:hAnsi="Calibri" w:cs="Calibri"/>
          <w:sz w:val="20"/>
          <w:szCs w:val="20"/>
        </w:rPr>
        <w:t>člen</w:t>
      </w:r>
      <w:r w:rsidR="00BF19E0">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lastRenderedPageBreak/>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w:t>
      </w:r>
      <w:r>
        <w:rPr>
          <w:rFonts w:ascii="Calibri" w:hAnsi="Calibri" w:cs="Calibri"/>
          <w:sz w:val="20"/>
          <w:szCs w:val="20"/>
        </w:rPr>
        <w:lastRenderedPageBreak/>
        <w:t xml:space="preserve">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2D5074" w:rsidRDefault="002D5074" w:rsidP="00A64D23">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w:t>
      </w:r>
      <w:r w:rsidR="00AB509B" w:rsidRPr="001D751D">
        <w:rPr>
          <w:rFonts w:ascii="Calibri" w:hAnsi="Calibri" w:cs="Calibri"/>
          <w:sz w:val="20"/>
          <w:szCs w:val="20"/>
        </w:rPr>
        <w:t xml:space="preserve">zahraničních osob </w:t>
      </w:r>
      <w:r w:rsidRPr="001D751D">
        <w:rPr>
          <w:rFonts w:ascii="Calibri" w:hAnsi="Calibri" w:cs="Calibri"/>
          <w:sz w:val="20"/>
          <w:szCs w:val="20"/>
        </w:rPr>
        <w:t xml:space="preserve">se postupuje podle zákona č. 18/2004 Sb., o uznávání odborné kvalifikace, ve znění pozdějších předpisů. Osvědčení o </w:t>
      </w:r>
      <w:r w:rsidR="0014384C" w:rsidRPr="001D751D">
        <w:rPr>
          <w:rFonts w:ascii="Calibri" w:hAnsi="Calibri" w:cs="Calibri"/>
          <w:sz w:val="20"/>
          <w:szCs w:val="20"/>
        </w:rPr>
        <w:t>odborné způsobilosti</w:t>
      </w:r>
      <w:r w:rsidRPr="001D751D">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w:t>
      </w:r>
      <w:r w:rsidRPr="001D751D">
        <w:rPr>
          <w:rFonts w:ascii="Calibri" w:hAnsi="Calibri" w:cs="Calibri"/>
          <w:sz w:val="20"/>
          <w:szCs w:val="20"/>
        </w:rPr>
        <w:lastRenderedPageBreak/>
        <w:t xml:space="preserve">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 xml:space="preserve">. </w:t>
      </w:r>
    </w:p>
    <w:p w:rsidR="000B398A" w:rsidRDefault="000B398A" w:rsidP="00A64D23">
      <w:pPr>
        <w:numPr>
          <w:ilvl w:val="0"/>
          <w:numId w:val="13"/>
        </w:numPr>
        <w:spacing w:before="120"/>
        <w:ind w:left="1843"/>
        <w:jc w:val="both"/>
        <w:rPr>
          <w:rFonts w:ascii="Calibri" w:hAnsi="Calibri" w:cs="Calibri"/>
          <w:sz w:val="20"/>
          <w:szCs w:val="20"/>
        </w:rPr>
      </w:pPr>
      <w:r w:rsidRPr="00E13F41">
        <w:rPr>
          <w:rFonts w:ascii="Calibri" w:hAnsi="Calibri" w:cs="Calibri"/>
          <w:sz w:val="20"/>
          <w:szCs w:val="20"/>
        </w:rPr>
        <w:t xml:space="preserve">Informace k doložení </w:t>
      </w:r>
      <w:bookmarkStart w:id="19" w:name="_GoBack"/>
      <w:bookmarkEnd w:id="19"/>
      <w:r w:rsidRPr="009630D6">
        <w:rPr>
          <w:rFonts w:ascii="Calibri" w:hAnsi="Calibri" w:cs="Calibri"/>
          <w:sz w:val="20"/>
          <w:szCs w:val="20"/>
        </w:rPr>
        <w:t>autorizace dle § 45i odst. 3) zákona č. 114/1992 Sb., o ochraně přírody a krajiny, ve znění pozdějších předpisů,</w:t>
      </w:r>
      <w:r>
        <w:rPr>
          <w:rFonts w:ascii="Calibri" w:hAnsi="Calibri" w:cs="Calibri"/>
          <w:sz w:val="20"/>
          <w:szCs w:val="20"/>
        </w:rPr>
        <w:t xml:space="preserve"> </w:t>
      </w:r>
      <w:r w:rsidRPr="001B4B54">
        <w:rPr>
          <w:rFonts w:ascii="Calibri" w:hAnsi="Calibri" w:cs="Calibri"/>
          <w:sz w:val="20"/>
          <w:szCs w:val="20"/>
        </w:rPr>
        <w:t xml:space="preserve">ke zpracování </w:t>
      </w:r>
      <w:r>
        <w:rPr>
          <w:rFonts w:ascii="Calibri" w:hAnsi="Calibri" w:cs="Calibri"/>
          <w:sz w:val="20"/>
          <w:szCs w:val="20"/>
        </w:rPr>
        <w:t xml:space="preserve">hodnocení </w:t>
      </w:r>
      <w:r w:rsidRPr="001B4B54">
        <w:rPr>
          <w:rFonts w:ascii="Calibri" w:hAnsi="Calibri" w:cs="Calibri"/>
          <w:sz w:val="20"/>
          <w:szCs w:val="20"/>
        </w:rPr>
        <w:t xml:space="preserve">dle § </w:t>
      </w:r>
      <w:r>
        <w:rPr>
          <w:rFonts w:ascii="Calibri" w:hAnsi="Calibri" w:cs="Calibri"/>
          <w:sz w:val="20"/>
          <w:szCs w:val="20"/>
        </w:rPr>
        <w:t>67</w:t>
      </w:r>
      <w:r w:rsidRPr="001B4B54">
        <w:rPr>
          <w:rFonts w:ascii="Calibri" w:hAnsi="Calibri" w:cs="Calibri"/>
          <w:sz w:val="20"/>
          <w:szCs w:val="20"/>
        </w:rPr>
        <w:t xml:space="preserve"> zák. č. 1</w:t>
      </w:r>
      <w:r>
        <w:rPr>
          <w:rFonts w:ascii="Calibri" w:hAnsi="Calibri" w:cs="Calibri"/>
          <w:sz w:val="20"/>
          <w:szCs w:val="20"/>
        </w:rPr>
        <w:t>14</w:t>
      </w:r>
      <w:r w:rsidRPr="001B4B54">
        <w:rPr>
          <w:rFonts w:ascii="Calibri" w:hAnsi="Calibri" w:cs="Calibri"/>
          <w:sz w:val="20"/>
          <w:szCs w:val="20"/>
        </w:rPr>
        <w:t>/</w:t>
      </w:r>
      <w:r>
        <w:rPr>
          <w:rFonts w:ascii="Calibri" w:hAnsi="Calibri" w:cs="Calibri"/>
          <w:sz w:val="20"/>
          <w:szCs w:val="20"/>
        </w:rPr>
        <w:t>1992</w:t>
      </w:r>
      <w:r w:rsidRPr="001B4B54">
        <w:rPr>
          <w:rFonts w:ascii="Calibri" w:hAnsi="Calibri" w:cs="Calibri"/>
          <w:sz w:val="20"/>
          <w:szCs w:val="20"/>
        </w:rPr>
        <w:t xml:space="preserve"> Sb., o </w:t>
      </w:r>
      <w:r>
        <w:rPr>
          <w:rFonts w:ascii="Calibri" w:hAnsi="Calibri" w:cs="Calibri"/>
          <w:sz w:val="20"/>
          <w:szCs w:val="20"/>
        </w:rPr>
        <w:t>ochraně přírody a krajiny</w:t>
      </w:r>
      <w:r w:rsidRPr="001B4B54">
        <w:rPr>
          <w:rFonts w:ascii="Calibri" w:hAnsi="Calibri" w:cs="Calibri"/>
          <w:sz w:val="20"/>
          <w:szCs w:val="20"/>
        </w:rPr>
        <w:t>, ve znění pozdějších předpisů</w:t>
      </w:r>
      <w:r>
        <w:rPr>
          <w:rFonts w:ascii="Calibri" w:hAnsi="Calibri" w:cs="Calibri"/>
          <w:sz w:val="20"/>
          <w:szCs w:val="20"/>
        </w:rPr>
        <w:t xml:space="preserve"> (dříve biologické hodnocení)</w:t>
      </w:r>
      <w:r w:rsidRPr="00E13F41">
        <w:rPr>
          <w:rFonts w:ascii="Calibri" w:hAnsi="Calibri" w:cs="Calibri"/>
          <w:sz w:val="20"/>
          <w:szCs w:val="20"/>
        </w:rPr>
        <w:t>: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rsidR="00E104AC" w:rsidRPr="00E104AC" w:rsidRDefault="00E104AC" w:rsidP="000B398A">
      <w:pPr>
        <w:spacing w:before="120"/>
        <w:ind w:left="1843"/>
        <w:jc w:val="both"/>
        <w:rPr>
          <w:rFonts w:ascii="Calibri" w:hAnsi="Calibri" w:cs="Calibri"/>
          <w:sz w:val="20"/>
          <w:szCs w:val="20"/>
          <w:highlight w:val="red"/>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w:t>
      </w:r>
      <w:r w:rsidR="000A7DD2">
        <w:rPr>
          <w:rFonts w:ascii="Calibri" w:hAnsi="Calibri" w:cs="Calibri"/>
          <w:sz w:val="20"/>
          <w:szCs w:val="20"/>
        </w:rPr>
        <w:lastRenderedPageBreak/>
        <w:t xml:space="preserve">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p>
    <w:p w:rsidR="00B574F0" w:rsidRPr="00D05E58" w:rsidRDefault="000A7DD2" w:rsidP="00096F17">
      <w:pPr>
        <w:ind w:left="709"/>
        <w:jc w:val="both"/>
        <w:rPr>
          <w:rFonts w:ascii="Calibri" w:hAnsi="Calibri" w:cs="Calibri"/>
          <w:sz w:val="20"/>
          <w:szCs w:val="20"/>
        </w:rPr>
      </w:pPr>
      <w:r>
        <w:rPr>
          <w:rFonts w:ascii="Calibri" w:hAnsi="Calibri" w:cs="Calibri"/>
          <w:sz w:val="20"/>
          <w:szCs w:val="20"/>
        </w:rPr>
        <w:tab/>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20387396"/>
      <w:r w:rsidRPr="00DE0A69">
        <w:rPr>
          <w:rFonts w:ascii="Calibri" w:hAnsi="Calibri" w:cs="Calibri"/>
          <w:kern w:val="28"/>
          <w:sz w:val="24"/>
          <w:szCs w:val="24"/>
          <w:lang w:val="cs-CZ"/>
        </w:rPr>
        <w:t>DALŠÍ INFORMACE/DOKUMENTY PŘEDKLÁDANÉ DODAVATELEM</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w:t>
      </w:r>
      <w:r w:rsidRPr="00794E62">
        <w:rPr>
          <w:rFonts w:ascii="Calibri" w:hAnsi="Calibri" w:cs="Calibri"/>
          <w:sz w:val="20"/>
          <w:szCs w:val="20"/>
        </w:rPr>
        <w:lastRenderedPageBreak/>
        <w:t xml:space="preserve">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A00675" w:rsidRDefault="00A00675"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D87521" w:rsidRDefault="00D87521" w:rsidP="00D87521">
      <w:pPr>
        <w:ind w:left="1843"/>
        <w:jc w:val="both"/>
        <w:rPr>
          <w:rFonts w:ascii="Calibri" w:hAnsi="Calibri" w:cs="Calibri"/>
          <w:sz w:val="20"/>
          <w:szCs w:val="20"/>
        </w:rPr>
      </w:pP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5B60B3" w:rsidRPr="002837E2" w:rsidRDefault="009525A8" w:rsidP="009525A8">
      <w:pPr>
        <w:numPr>
          <w:ilvl w:val="0"/>
          <w:numId w:val="1"/>
        </w:numPr>
        <w:tabs>
          <w:tab w:val="clear" w:pos="360"/>
        </w:tabs>
        <w:ind w:left="1775" w:hanging="357"/>
        <w:jc w:val="both"/>
        <w:rPr>
          <w:rFonts w:ascii="Calibri" w:hAnsi="Calibri" w:cs="Calibri"/>
          <w:sz w:val="20"/>
          <w:szCs w:val="20"/>
        </w:rPr>
      </w:pPr>
      <w:r w:rsidRPr="002837E2">
        <w:rPr>
          <w:rFonts w:ascii="Calibri" w:hAnsi="Calibri" w:cs="Calibri"/>
          <w:sz w:val="20"/>
          <w:szCs w:val="20"/>
        </w:rPr>
        <w:t xml:space="preserve">Zadavatel si dle § 105 odst. 2 ZZVZ vyhrazuje požadavek, že </w:t>
      </w:r>
      <w:r w:rsidRPr="002837E2">
        <w:rPr>
          <w:rFonts w:ascii="Calibri" w:hAnsi="Calibri" w:cs="Calibri"/>
          <w:bCs/>
          <w:sz w:val="20"/>
          <w:szCs w:val="20"/>
        </w:rPr>
        <w:t>níže uvedené významné činnosti při plnění veřejné zakázky musí být plněny přímo vybraným dodavatelem</w:t>
      </w:r>
      <w:r w:rsidR="00C95171" w:rsidRPr="002837E2">
        <w:rPr>
          <w:rFonts w:ascii="Calibri" w:hAnsi="Calibri" w:cs="Calibri"/>
          <w:bCs/>
          <w:sz w:val="20"/>
          <w:szCs w:val="20"/>
        </w:rPr>
        <w:t xml:space="preserve"> (</w:t>
      </w:r>
      <w:r w:rsidR="00CB7ED3" w:rsidRPr="002837E2">
        <w:rPr>
          <w:rFonts w:ascii="Calibri" w:hAnsi="Calibri" w:cs="Calibri"/>
          <w:bCs/>
          <w:sz w:val="20"/>
          <w:szCs w:val="20"/>
        </w:rPr>
        <w:t xml:space="preserve">resp. </w:t>
      </w:r>
      <w:r w:rsidR="00F16AEC" w:rsidRPr="002837E2">
        <w:rPr>
          <w:rFonts w:ascii="Calibri" w:hAnsi="Calibri" w:cs="Calibri"/>
          <w:bCs/>
          <w:sz w:val="20"/>
          <w:szCs w:val="20"/>
        </w:rPr>
        <w:t xml:space="preserve"> některým z </w:t>
      </w:r>
      <w:r w:rsidR="00914FCB" w:rsidRPr="002837E2">
        <w:rPr>
          <w:rFonts w:ascii="Calibri" w:hAnsi="Calibri" w:cs="Calibri"/>
          <w:bCs/>
          <w:sz w:val="20"/>
          <w:szCs w:val="20"/>
        </w:rPr>
        <w:t>dodavatel</w:t>
      </w:r>
      <w:r w:rsidR="00F16AEC" w:rsidRPr="002837E2">
        <w:rPr>
          <w:rFonts w:ascii="Calibri" w:hAnsi="Calibri" w:cs="Calibri"/>
          <w:bCs/>
          <w:sz w:val="20"/>
          <w:szCs w:val="20"/>
        </w:rPr>
        <w:t>ů</w:t>
      </w:r>
      <w:r w:rsidR="00914FCB" w:rsidRPr="002837E2">
        <w:rPr>
          <w:rFonts w:ascii="Calibri" w:hAnsi="Calibri" w:cs="Calibri"/>
          <w:bCs/>
          <w:sz w:val="20"/>
          <w:szCs w:val="20"/>
        </w:rPr>
        <w:t xml:space="preserve">, kteří </w:t>
      </w:r>
      <w:r w:rsidR="00CB7ED3" w:rsidRPr="002837E2">
        <w:rPr>
          <w:rFonts w:ascii="Calibri" w:hAnsi="Calibri" w:cs="Calibri"/>
          <w:bCs/>
          <w:sz w:val="20"/>
          <w:szCs w:val="20"/>
        </w:rPr>
        <w:t xml:space="preserve">případně </w:t>
      </w:r>
      <w:r w:rsidR="00914FCB" w:rsidRPr="002837E2">
        <w:rPr>
          <w:rFonts w:ascii="Calibri" w:hAnsi="Calibri" w:cs="Calibri"/>
          <w:bCs/>
          <w:sz w:val="20"/>
          <w:szCs w:val="20"/>
        </w:rPr>
        <w:t>podali nabídku v rámci společné účasti</w:t>
      </w:r>
      <w:r w:rsidR="00C95171" w:rsidRPr="002837E2">
        <w:rPr>
          <w:rFonts w:ascii="Calibri" w:hAnsi="Calibri" w:cs="Calibri"/>
          <w:bCs/>
          <w:sz w:val="20"/>
          <w:szCs w:val="20"/>
        </w:rPr>
        <w:t>)</w:t>
      </w:r>
      <w:r w:rsidR="00CB7ED3" w:rsidRPr="002837E2">
        <w:rPr>
          <w:rFonts w:ascii="Calibri" w:hAnsi="Calibri" w:cs="Calibri"/>
          <w:bCs/>
          <w:sz w:val="20"/>
          <w:szCs w:val="20"/>
        </w:rPr>
        <w:t xml:space="preserve">, </w:t>
      </w:r>
      <w:proofErr w:type="gramStart"/>
      <w:r w:rsidR="00760546" w:rsidRPr="002837E2">
        <w:rPr>
          <w:rFonts w:ascii="Calibri" w:hAnsi="Calibri" w:cs="Calibri"/>
          <w:bCs/>
          <w:sz w:val="20"/>
          <w:szCs w:val="20"/>
        </w:rPr>
        <w:t>tzn. že</w:t>
      </w:r>
      <w:proofErr w:type="gramEnd"/>
      <w:r w:rsidR="00760546" w:rsidRPr="002837E2">
        <w:rPr>
          <w:rFonts w:ascii="Calibri" w:hAnsi="Calibri" w:cs="Calibri"/>
          <w:bCs/>
          <w:sz w:val="20"/>
          <w:szCs w:val="20"/>
        </w:rPr>
        <w:t xml:space="preserve"> části </w:t>
      </w:r>
      <w:r w:rsidR="00CB7ED3" w:rsidRPr="002837E2">
        <w:rPr>
          <w:rFonts w:ascii="Calibri" w:hAnsi="Calibri" w:cs="Calibri"/>
          <w:bCs/>
          <w:sz w:val="20"/>
          <w:szCs w:val="20"/>
        </w:rPr>
        <w:t xml:space="preserve">plnění veřejné zakázky </w:t>
      </w:r>
      <w:r w:rsidR="00760546" w:rsidRPr="002837E2">
        <w:rPr>
          <w:rFonts w:ascii="Calibri" w:hAnsi="Calibri" w:cs="Calibri"/>
          <w:bCs/>
          <w:sz w:val="20"/>
          <w:szCs w:val="20"/>
        </w:rPr>
        <w:t>věcně odpovídající níže uvedený</w:t>
      </w:r>
      <w:r w:rsidR="00914FCB" w:rsidRPr="002837E2">
        <w:rPr>
          <w:rFonts w:ascii="Calibri" w:hAnsi="Calibri" w:cs="Calibri"/>
          <w:bCs/>
          <w:sz w:val="20"/>
          <w:szCs w:val="20"/>
        </w:rPr>
        <w:t>m</w:t>
      </w:r>
      <w:r w:rsidR="00760546" w:rsidRPr="002837E2">
        <w:rPr>
          <w:rFonts w:ascii="Calibri" w:hAnsi="Calibri" w:cs="Calibri"/>
          <w:bCs/>
          <w:sz w:val="20"/>
          <w:szCs w:val="20"/>
        </w:rPr>
        <w:t xml:space="preserve"> </w:t>
      </w:r>
      <w:r w:rsidR="00CB7ED3" w:rsidRPr="002837E2">
        <w:rPr>
          <w:rFonts w:ascii="Calibri" w:hAnsi="Calibri" w:cs="Calibri"/>
          <w:bCs/>
          <w:sz w:val="20"/>
          <w:szCs w:val="20"/>
        </w:rPr>
        <w:t xml:space="preserve">oborům či </w:t>
      </w:r>
      <w:r w:rsidR="00914FCB" w:rsidRPr="002837E2">
        <w:rPr>
          <w:rFonts w:ascii="Calibri" w:hAnsi="Calibri" w:cs="Calibri"/>
          <w:bCs/>
          <w:sz w:val="20"/>
          <w:szCs w:val="20"/>
        </w:rPr>
        <w:t xml:space="preserve">činnostem </w:t>
      </w:r>
      <w:r w:rsidR="00760546" w:rsidRPr="002837E2">
        <w:rPr>
          <w:rFonts w:ascii="Calibri" w:hAnsi="Calibri" w:cs="Calibri"/>
          <w:bCs/>
          <w:sz w:val="20"/>
          <w:szCs w:val="20"/>
        </w:rPr>
        <w:t xml:space="preserve">musí být </w:t>
      </w:r>
      <w:r w:rsidR="00CB7ED3" w:rsidRPr="002837E2">
        <w:rPr>
          <w:rFonts w:ascii="Calibri" w:hAnsi="Calibri" w:cs="Calibri"/>
          <w:bCs/>
          <w:sz w:val="20"/>
          <w:szCs w:val="20"/>
        </w:rPr>
        <w:t>provádě</w:t>
      </w:r>
      <w:r w:rsidR="00760546" w:rsidRPr="002837E2">
        <w:rPr>
          <w:rFonts w:ascii="Calibri" w:hAnsi="Calibri" w:cs="Calibri"/>
          <w:bCs/>
          <w:sz w:val="20"/>
          <w:szCs w:val="20"/>
        </w:rPr>
        <w:t>ny vlastními prostředky dodavatele</w:t>
      </w:r>
      <w:r w:rsidRPr="002837E2">
        <w:rPr>
          <w:rFonts w:ascii="Calibri" w:hAnsi="Calibri" w:cs="Calibri"/>
          <w:bCs/>
          <w:sz w:val="20"/>
          <w:szCs w:val="20"/>
        </w:rPr>
        <w:t>:</w:t>
      </w:r>
      <w:r w:rsidR="00B8659D" w:rsidRPr="002837E2">
        <w:rPr>
          <w:rFonts w:ascii="Calibri" w:hAnsi="Calibri" w:cs="Calibri"/>
          <w:bCs/>
          <w:sz w:val="20"/>
          <w:szCs w:val="20"/>
        </w:rPr>
        <w:t xml:space="preserve"> </w:t>
      </w:r>
    </w:p>
    <w:p w:rsidR="009C008F" w:rsidRPr="002837E2" w:rsidRDefault="009C008F" w:rsidP="00A64D23">
      <w:pPr>
        <w:numPr>
          <w:ilvl w:val="0"/>
          <w:numId w:val="19"/>
        </w:numPr>
        <w:jc w:val="both"/>
        <w:rPr>
          <w:rFonts w:ascii="Calibri" w:hAnsi="Calibri" w:cs="Calibri"/>
          <w:sz w:val="20"/>
          <w:szCs w:val="20"/>
        </w:rPr>
      </w:pPr>
      <w:r w:rsidRPr="002837E2">
        <w:rPr>
          <w:rFonts w:ascii="Calibri" w:hAnsi="Calibri" w:cs="Calibri"/>
          <w:sz w:val="20"/>
          <w:szCs w:val="20"/>
        </w:rPr>
        <w:t>železniční svršek a spodek</w:t>
      </w:r>
      <w:r w:rsidR="00D22D71" w:rsidRPr="002837E2">
        <w:rPr>
          <w:rFonts w:ascii="Calibri" w:hAnsi="Calibri" w:cs="Calibri"/>
          <w:sz w:val="20"/>
          <w:szCs w:val="20"/>
        </w:rPr>
        <w:t xml:space="preserve"> </w:t>
      </w:r>
    </w:p>
    <w:p w:rsidR="005B60B3" w:rsidRPr="00006DFD" w:rsidRDefault="005B60B3" w:rsidP="00006DFD">
      <w:pPr>
        <w:ind w:left="1775"/>
        <w:jc w:val="both"/>
        <w:rPr>
          <w:rFonts w:ascii="Calibri" w:hAnsi="Calibri" w:cs="Calibri"/>
          <w:sz w:val="20"/>
          <w:szCs w:val="20"/>
        </w:rPr>
      </w:pPr>
      <w:r w:rsidRPr="002837E2">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006DFD">
        <w:rPr>
          <w:rFonts w:ascii="Calibri" w:hAnsi="Calibri" w:cs="Calibri"/>
          <w:sz w:val="20"/>
          <w:szCs w:val="20"/>
        </w:rPr>
        <w:t>.</w:t>
      </w:r>
    </w:p>
    <w:p w:rsidR="00914FCB" w:rsidRDefault="00914FCB" w:rsidP="00914FCB">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w:t>
      </w:r>
      <w:r w:rsidRPr="00A1529C">
        <w:rPr>
          <w:rFonts w:ascii="Calibri" w:hAnsi="Calibri" w:cs="Calibri"/>
          <w:iCs/>
          <w:sz w:val="20"/>
          <w:szCs w:val="20"/>
        </w:rPr>
        <w:lastRenderedPageBreak/>
        <w:t>osobou, zaručující ve vztahu k zadavateli naplnění této koordinace profesí, je přímo zhotovitel (nikoliv jeho poddodavatele), požaduje zadavatel, aby plnění vyhrazené části 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7A7D34"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2D562A">
        <w:rPr>
          <w:rFonts w:ascii="Calibri" w:hAnsi="Calibri" w:cs="Calibri"/>
          <w:sz w:val="20"/>
          <w:szCs w:val="20"/>
        </w:rPr>
        <w:t>50%</w:t>
      </w:r>
      <w:r w:rsidR="00B8659D" w:rsidRPr="00524A45">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požadavků na 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9525A8" w:rsidRPr="007A7D34" w:rsidRDefault="009525A8" w:rsidP="00A64D23">
      <w:pPr>
        <w:numPr>
          <w:ilvl w:val="0"/>
          <w:numId w:val="16"/>
        </w:numPr>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 xml:space="preserve">oprávnění k podnikání v rozsahu živnosti </w:t>
      </w:r>
      <w:r w:rsidR="00B8659D" w:rsidRPr="002D562A">
        <w:rPr>
          <w:rFonts w:ascii="Calibri" w:hAnsi="Calibri" w:cs="Calibri"/>
          <w:sz w:val="20"/>
          <w:szCs w:val="20"/>
        </w:rPr>
        <w:t>projektová činnost ve výstavbě</w:t>
      </w:r>
      <w:r w:rsidRPr="007A7D34">
        <w:rPr>
          <w:rFonts w:ascii="Calibri" w:hAnsi="Calibri" w:cs="Calibri"/>
          <w:sz w:val="20"/>
          <w:szCs w:val="20"/>
        </w:rPr>
        <w:t>,</w:t>
      </w:r>
      <w:r w:rsidR="00BB0A42">
        <w:rPr>
          <w:rFonts w:ascii="Calibri" w:hAnsi="Calibri" w:cs="Calibri"/>
          <w:sz w:val="20"/>
          <w:szCs w:val="20"/>
        </w:rPr>
        <w:t xml:space="preserve"> </w:t>
      </w:r>
    </w:p>
    <w:p w:rsidR="002D562A" w:rsidRPr="002D562A" w:rsidRDefault="009525A8" w:rsidP="002D562A">
      <w:pPr>
        <w:numPr>
          <w:ilvl w:val="0"/>
          <w:numId w:val="16"/>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 xml:space="preserve">předložení dokladu o autorizaci </w:t>
      </w:r>
      <w:r w:rsidR="00A96152">
        <w:rPr>
          <w:rFonts w:ascii="Calibri" w:hAnsi="Calibri" w:cs="Calibri"/>
          <w:sz w:val="20"/>
          <w:szCs w:val="20"/>
        </w:rPr>
        <w:t>nebo registraci</w:t>
      </w:r>
      <w:r w:rsidR="00A96152" w:rsidRPr="007A7D34">
        <w:rPr>
          <w:rFonts w:ascii="Calibri" w:hAnsi="Calibri" w:cs="Calibri"/>
          <w:sz w:val="20"/>
          <w:szCs w:val="20"/>
        </w:rPr>
        <w:t xml:space="preserve"> </w:t>
      </w:r>
      <w:r w:rsidRPr="007A7D34">
        <w:rPr>
          <w:rFonts w:ascii="Calibri" w:hAnsi="Calibri" w:cs="Calibri"/>
          <w:sz w:val="20"/>
          <w:szCs w:val="20"/>
        </w:rPr>
        <w:t>v rozsahu dle</w:t>
      </w:r>
      <w:r>
        <w:rPr>
          <w:rFonts w:ascii="Calibri" w:hAnsi="Calibri" w:cs="Calibri"/>
          <w:sz w:val="20"/>
          <w:szCs w:val="20"/>
        </w:rPr>
        <w:t xml:space="preserve"> </w:t>
      </w:r>
      <w:r w:rsidRPr="007A7D34">
        <w:rPr>
          <w:rFonts w:ascii="Calibri" w:hAnsi="Calibri" w:cs="Calibri"/>
          <w:sz w:val="20"/>
          <w:szCs w:val="20"/>
        </w:rPr>
        <w:t>§ 5 odst. 3 písm</w:t>
      </w:r>
      <w:r w:rsidRPr="002D562A">
        <w:rPr>
          <w:rFonts w:ascii="Calibri" w:hAnsi="Calibri" w:cs="Calibri"/>
          <w:sz w:val="20"/>
          <w:szCs w:val="20"/>
        </w:rPr>
        <w:t>.</w:t>
      </w:r>
      <w:r w:rsidR="00B8659D" w:rsidRPr="002D562A">
        <w:rPr>
          <w:rFonts w:ascii="Calibri" w:hAnsi="Calibri" w:cs="Calibri"/>
          <w:sz w:val="20"/>
          <w:szCs w:val="20"/>
        </w:rPr>
        <w:t xml:space="preserve"> </w:t>
      </w:r>
      <w:r w:rsidR="001847AD" w:rsidRPr="002D562A">
        <w:rPr>
          <w:rFonts w:ascii="Calibri" w:hAnsi="Calibri" w:cs="Calibri"/>
          <w:sz w:val="20"/>
          <w:szCs w:val="20"/>
        </w:rPr>
        <w:t>b)</w:t>
      </w:r>
      <w:r w:rsidR="008326F0">
        <w:rPr>
          <w:rFonts w:ascii="Calibri" w:hAnsi="Calibri" w:cs="Calibri"/>
          <w:sz w:val="20"/>
          <w:szCs w:val="20"/>
        </w:rPr>
        <w:t xml:space="preserve"> </w:t>
      </w:r>
      <w:r w:rsidRPr="002D562A">
        <w:rPr>
          <w:rFonts w:ascii="Calibri" w:hAnsi="Calibri" w:cs="Calibri"/>
          <w:sz w:val="20"/>
          <w:szCs w:val="20"/>
        </w:rPr>
        <w:t>autorizačního zákona</w:t>
      </w:r>
      <w:r w:rsidR="00572FD2" w:rsidRPr="002D562A">
        <w:rPr>
          <w:rFonts w:ascii="Calibri" w:hAnsi="Calibri" w:cs="Calibri"/>
          <w:sz w:val="20"/>
          <w:szCs w:val="20"/>
        </w:rPr>
        <w:t xml:space="preserve"> </w:t>
      </w:r>
    </w:p>
    <w:p w:rsidR="00C602AC" w:rsidRPr="00006DFD" w:rsidRDefault="00DB36AC" w:rsidP="00A64D23">
      <w:pPr>
        <w:numPr>
          <w:ilvl w:val="0"/>
          <w:numId w:val="16"/>
        </w:numPr>
        <w:spacing w:before="240"/>
        <w:ind w:left="2127" w:hanging="283"/>
        <w:jc w:val="both"/>
        <w:rPr>
          <w:rFonts w:ascii="Calibri" w:hAnsi="Calibri" w:cs="Calibri"/>
          <w:sz w:val="20"/>
          <w:szCs w:val="20"/>
        </w:rPr>
      </w:pPr>
      <w:r w:rsidRPr="002D562A">
        <w:rPr>
          <w:rFonts w:ascii="Calibri" w:hAnsi="Calibri" w:cs="Calibri"/>
          <w:sz w:val="20"/>
          <w:szCs w:val="20"/>
        </w:rPr>
        <w:t xml:space="preserve">požadavek kritéria technické kvalifikace </w:t>
      </w:r>
      <w:r w:rsidR="009525A8" w:rsidRPr="002D562A">
        <w:rPr>
          <w:rFonts w:ascii="Calibri" w:hAnsi="Calibri" w:cs="Calibri"/>
          <w:sz w:val="20"/>
          <w:szCs w:val="20"/>
        </w:rPr>
        <w:t xml:space="preserve">na doložení </w:t>
      </w:r>
      <w:r w:rsidR="00767538" w:rsidRPr="002D562A">
        <w:rPr>
          <w:rFonts w:ascii="Calibri" w:hAnsi="Calibri" w:cs="Calibri"/>
          <w:sz w:val="20"/>
          <w:szCs w:val="20"/>
        </w:rPr>
        <w:t xml:space="preserve">alespoň jedné </w:t>
      </w:r>
      <w:r w:rsidR="00C602AC" w:rsidRPr="002D562A">
        <w:rPr>
          <w:rFonts w:ascii="Calibri" w:hAnsi="Calibri" w:cs="Calibri"/>
          <w:sz w:val="20"/>
          <w:szCs w:val="20"/>
        </w:rPr>
        <w:t xml:space="preserve">služby </w:t>
      </w:r>
      <w:r w:rsidR="00767538" w:rsidRPr="002D562A">
        <w:rPr>
          <w:rFonts w:ascii="Calibri" w:hAnsi="Calibri" w:cs="Calibri"/>
          <w:sz w:val="20"/>
          <w:szCs w:val="20"/>
        </w:rPr>
        <w:t xml:space="preserve">z celkem </w:t>
      </w:r>
      <w:r w:rsidR="009364BF" w:rsidRPr="002D562A">
        <w:rPr>
          <w:rFonts w:ascii="Calibri" w:hAnsi="Calibri" w:cs="Calibri"/>
          <w:sz w:val="20"/>
          <w:szCs w:val="20"/>
        </w:rPr>
        <w:t xml:space="preserve">2 </w:t>
      </w:r>
      <w:r w:rsidR="00767538" w:rsidRPr="00006DFD">
        <w:rPr>
          <w:rFonts w:ascii="Calibri" w:hAnsi="Calibri" w:cs="Calibri"/>
          <w:sz w:val="20"/>
          <w:szCs w:val="20"/>
        </w:rPr>
        <w:t>požadovaných  významných služeb v čl. 8.4 těchto Pokynů,</w:t>
      </w:r>
      <w:r w:rsidR="00C602AC" w:rsidRPr="00006DFD">
        <w:rPr>
          <w:rFonts w:ascii="Calibri" w:hAnsi="Calibri" w:cs="Calibri"/>
          <w:sz w:val="20"/>
          <w:szCs w:val="20"/>
        </w:rPr>
        <w:t xml:space="preserve"> jej</w:t>
      </w:r>
      <w:r w:rsidR="00767538" w:rsidRPr="00006DFD">
        <w:rPr>
          <w:rFonts w:ascii="Calibri" w:hAnsi="Calibri" w:cs="Calibri"/>
          <w:sz w:val="20"/>
          <w:szCs w:val="20"/>
        </w:rPr>
        <w:t>ím</w:t>
      </w:r>
      <w:r w:rsidR="00C602AC" w:rsidRPr="00006DFD">
        <w:rPr>
          <w:rFonts w:ascii="Calibri" w:hAnsi="Calibri" w:cs="Calibri"/>
          <w:sz w:val="20"/>
          <w:szCs w:val="20"/>
        </w:rPr>
        <w:t xml:space="preserve"> předmětem byly mimo jiné následující činnosti: </w:t>
      </w:r>
    </w:p>
    <w:p w:rsidR="005C541E" w:rsidRPr="00131170" w:rsidRDefault="00C602AC" w:rsidP="005C541E">
      <w:pPr>
        <w:numPr>
          <w:ilvl w:val="0"/>
          <w:numId w:val="25"/>
        </w:numPr>
        <w:spacing w:before="120"/>
        <w:jc w:val="both"/>
        <w:rPr>
          <w:rFonts w:ascii="Calibri" w:hAnsi="Calibri" w:cs="Calibri"/>
          <w:sz w:val="20"/>
          <w:szCs w:val="20"/>
        </w:rPr>
      </w:pPr>
      <w:r w:rsidRPr="00131170">
        <w:rPr>
          <w:rFonts w:ascii="Calibri" w:hAnsi="Calibri" w:cs="Calibri"/>
          <w:sz w:val="20"/>
          <w:szCs w:val="20"/>
        </w:rPr>
        <w:t xml:space="preserve">zpracování projektové dokumentace ve stupni </w:t>
      </w:r>
      <w:r w:rsidR="00F93D78" w:rsidRPr="00131170">
        <w:rPr>
          <w:rFonts w:ascii="Calibri" w:hAnsi="Calibri" w:cs="Calibri"/>
          <w:sz w:val="20"/>
          <w:szCs w:val="20"/>
        </w:rPr>
        <w:t>DSP</w:t>
      </w:r>
      <w:r w:rsidRPr="00131170">
        <w:rPr>
          <w:rFonts w:ascii="Calibri" w:hAnsi="Calibri" w:cs="Calibri"/>
          <w:sz w:val="20"/>
          <w:szCs w:val="20"/>
        </w:rPr>
        <w:t xml:space="preserve"> </w:t>
      </w:r>
      <w:r w:rsidR="0002666A" w:rsidRPr="00131170">
        <w:rPr>
          <w:rFonts w:ascii="Calibri" w:hAnsi="Calibri" w:cs="Calibri"/>
          <w:sz w:val="20"/>
          <w:szCs w:val="20"/>
        </w:rPr>
        <w:t xml:space="preserve">nebo </w:t>
      </w:r>
      <w:r w:rsidR="00A55CFB" w:rsidRPr="00131170">
        <w:rPr>
          <w:rFonts w:ascii="Calibri" w:hAnsi="Calibri" w:cs="Calibri"/>
          <w:sz w:val="20"/>
          <w:szCs w:val="20"/>
        </w:rPr>
        <w:t>DUSP</w:t>
      </w:r>
      <w:r w:rsidR="0002666A" w:rsidRPr="00131170">
        <w:rPr>
          <w:rFonts w:ascii="Calibri" w:hAnsi="Calibri" w:cs="Calibri"/>
          <w:sz w:val="20"/>
          <w:szCs w:val="20"/>
        </w:rPr>
        <w:t xml:space="preserve"> </w:t>
      </w:r>
      <w:r w:rsidRPr="00131170">
        <w:rPr>
          <w:rFonts w:ascii="Calibri" w:hAnsi="Calibri" w:cs="Calibri"/>
          <w:sz w:val="20"/>
          <w:szCs w:val="20"/>
        </w:rPr>
        <w:t xml:space="preserve">pro </w:t>
      </w:r>
      <w:r w:rsidR="002D562A" w:rsidRPr="00131170">
        <w:rPr>
          <w:rFonts w:ascii="Calibri" w:hAnsi="Calibri" w:cs="Calibri"/>
          <w:sz w:val="20"/>
          <w:szCs w:val="20"/>
        </w:rPr>
        <w:t xml:space="preserve">stavbu </w:t>
      </w:r>
      <w:r w:rsidRPr="00131170">
        <w:rPr>
          <w:rFonts w:ascii="Calibri" w:hAnsi="Calibri" w:cs="Calibri"/>
          <w:sz w:val="20"/>
          <w:szCs w:val="20"/>
        </w:rPr>
        <w:t>rekonstrukc</w:t>
      </w:r>
      <w:r w:rsidR="002D562A" w:rsidRPr="00131170">
        <w:rPr>
          <w:rFonts w:ascii="Calibri" w:hAnsi="Calibri" w:cs="Calibri"/>
          <w:sz w:val="20"/>
          <w:szCs w:val="20"/>
        </w:rPr>
        <w:t>e</w:t>
      </w:r>
      <w:r w:rsidRPr="00131170">
        <w:rPr>
          <w:rFonts w:ascii="Calibri" w:hAnsi="Calibri" w:cs="Calibri"/>
          <w:sz w:val="20"/>
          <w:szCs w:val="20"/>
        </w:rPr>
        <w:t xml:space="preserve"> nebo novostavbu železniční trati včetně zabezpečovacího zařízení v délce </w:t>
      </w:r>
      <w:r w:rsidR="00DD125C" w:rsidRPr="00747BC4">
        <w:rPr>
          <w:rFonts w:ascii="Calibri" w:hAnsi="Calibri" w:cs="Calibri"/>
          <w:sz w:val="20"/>
          <w:szCs w:val="20"/>
        </w:rPr>
        <w:t>traťových úseků</w:t>
      </w:r>
      <w:ins w:id="24" w:author="Autor" w:date="2019-01-16T09:25:00Z">
        <w:r w:rsidR="00E65E36" w:rsidRPr="00463E07">
          <w:rPr>
            <w:rFonts w:ascii="Calibri" w:hAnsi="Calibri" w:cs="Calibri"/>
            <w:sz w:val="20"/>
            <w:szCs w:val="20"/>
          </w:rPr>
          <w:t>,</w:t>
        </w:r>
      </w:ins>
      <w:r w:rsidR="00463E07">
        <w:rPr>
          <w:rFonts w:ascii="Calibri" w:hAnsi="Calibri" w:cs="Calibri"/>
          <w:sz w:val="20"/>
          <w:szCs w:val="20"/>
        </w:rPr>
        <w:t xml:space="preserve"> </w:t>
      </w:r>
      <w:r w:rsidR="00E65E36" w:rsidRPr="00463E07">
        <w:rPr>
          <w:rFonts w:ascii="Calibri" w:hAnsi="Calibri" w:cs="Calibri"/>
          <w:sz w:val="20"/>
          <w:szCs w:val="20"/>
        </w:rPr>
        <w:t xml:space="preserve">které v souhrnu představují </w:t>
      </w:r>
      <w:r w:rsidRPr="00131170">
        <w:rPr>
          <w:rFonts w:ascii="Calibri" w:hAnsi="Calibri" w:cs="Calibri"/>
          <w:sz w:val="20"/>
          <w:szCs w:val="20"/>
        </w:rPr>
        <w:t>minimálně 10 km, která obsahuje minimálně jednu ž</w:t>
      </w:r>
      <w:r w:rsidR="002837E2" w:rsidRPr="00131170">
        <w:rPr>
          <w:rFonts w:ascii="Calibri" w:hAnsi="Calibri" w:cs="Calibri"/>
          <w:sz w:val="20"/>
          <w:szCs w:val="20"/>
        </w:rPr>
        <w:t>elezniční stanici</w:t>
      </w:r>
      <w:r w:rsidR="002D562A" w:rsidRPr="00131170">
        <w:rPr>
          <w:rFonts w:ascii="Calibri" w:hAnsi="Calibri" w:cs="Calibri"/>
          <w:sz w:val="20"/>
          <w:szCs w:val="20"/>
        </w:rPr>
        <w:t>,</w:t>
      </w:r>
      <w:r w:rsidR="0074345B" w:rsidRPr="00131170">
        <w:rPr>
          <w:rFonts w:ascii="Calibri" w:hAnsi="Calibri" w:cs="Calibri"/>
          <w:sz w:val="20"/>
          <w:szCs w:val="20"/>
        </w:rPr>
        <w:t xml:space="preserve"> přičemž následující části plnění, a to </w:t>
      </w:r>
      <w:r w:rsidR="002D562A" w:rsidRPr="00131170">
        <w:rPr>
          <w:rFonts w:ascii="Calibri" w:hAnsi="Calibri" w:cs="Calibri"/>
          <w:sz w:val="20"/>
          <w:szCs w:val="20"/>
        </w:rPr>
        <w:t>železniční svršek a spodek</w:t>
      </w:r>
      <w:r w:rsidR="002837E2" w:rsidRPr="00131170">
        <w:rPr>
          <w:rFonts w:ascii="Calibri" w:hAnsi="Calibri" w:cs="Calibri"/>
          <w:sz w:val="20"/>
          <w:szCs w:val="20"/>
        </w:rPr>
        <w:t>,</w:t>
      </w:r>
      <w:r w:rsidR="006F47BA" w:rsidRPr="00131170">
        <w:rPr>
          <w:rFonts w:ascii="Calibri" w:hAnsi="Calibri" w:cs="Calibri"/>
          <w:sz w:val="20"/>
          <w:szCs w:val="20"/>
        </w:rPr>
        <w:t xml:space="preserve"> musely být</w:t>
      </w:r>
      <w:r w:rsidR="0074345B" w:rsidRPr="00131170">
        <w:rPr>
          <w:rFonts w:ascii="Calibri" w:hAnsi="Calibri" w:cs="Calibri"/>
          <w:sz w:val="20"/>
          <w:szCs w:val="20"/>
        </w:rPr>
        <w:t xml:space="preserve">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5C541E" w:rsidRPr="002837E2" w:rsidRDefault="005C541E" w:rsidP="005C541E">
      <w:pPr>
        <w:numPr>
          <w:ilvl w:val="0"/>
          <w:numId w:val="16"/>
        </w:numPr>
        <w:spacing w:before="240"/>
        <w:ind w:left="2127" w:hanging="283"/>
        <w:jc w:val="both"/>
        <w:rPr>
          <w:rFonts w:ascii="Calibri" w:hAnsi="Calibri" w:cs="Calibri"/>
          <w:sz w:val="20"/>
          <w:szCs w:val="20"/>
        </w:rPr>
      </w:pPr>
      <w:r>
        <w:rPr>
          <w:rFonts w:ascii="Calibri" w:hAnsi="Calibri" w:cs="Calibri"/>
          <w:sz w:val="20"/>
          <w:szCs w:val="20"/>
        </w:rPr>
        <w:t xml:space="preserve">požadavek kritéria </w:t>
      </w:r>
      <w:r w:rsidRPr="004337B3">
        <w:rPr>
          <w:rFonts w:ascii="Calibri" w:hAnsi="Calibri" w:cs="Calibri"/>
          <w:sz w:val="20"/>
          <w:szCs w:val="20"/>
        </w:rPr>
        <w:t xml:space="preserve">technické kvalifikace na </w:t>
      </w:r>
      <w:r w:rsidRPr="002D2F0E">
        <w:rPr>
          <w:rFonts w:ascii="Calibri" w:hAnsi="Calibri" w:cs="Calibri"/>
          <w:sz w:val="20"/>
          <w:szCs w:val="20"/>
        </w:rPr>
        <w:t xml:space="preserve">doložení alespoň jedné služby z celkem 2 </w:t>
      </w:r>
      <w:r w:rsidRPr="002837E2">
        <w:rPr>
          <w:rFonts w:ascii="Calibri" w:hAnsi="Calibri" w:cs="Calibri"/>
          <w:sz w:val="20"/>
          <w:szCs w:val="20"/>
        </w:rPr>
        <w:t>požadovaných  významných služeb v čl. 8.4 těchto Pokynů, jejím předmětem byly mimo jiné následující činnosti:</w:t>
      </w:r>
    </w:p>
    <w:p w:rsidR="00C602AC" w:rsidRPr="002837E2" w:rsidRDefault="00C602AC" w:rsidP="00A64D23">
      <w:pPr>
        <w:numPr>
          <w:ilvl w:val="0"/>
          <w:numId w:val="25"/>
        </w:numPr>
        <w:spacing w:before="120"/>
        <w:jc w:val="both"/>
        <w:rPr>
          <w:rFonts w:ascii="Calibri" w:hAnsi="Calibri" w:cs="Calibri"/>
          <w:sz w:val="20"/>
          <w:szCs w:val="20"/>
        </w:rPr>
      </w:pPr>
      <w:r w:rsidRPr="002837E2">
        <w:rPr>
          <w:rFonts w:ascii="Calibri" w:hAnsi="Calibri" w:cs="Calibri"/>
          <w:sz w:val="20"/>
          <w:szCs w:val="20"/>
        </w:rPr>
        <w:t xml:space="preserve">zpracování projektové dokumentace ve stupni </w:t>
      </w:r>
      <w:r w:rsidR="00F93D78" w:rsidRPr="002837E2">
        <w:rPr>
          <w:rFonts w:ascii="Calibri" w:hAnsi="Calibri" w:cs="Calibri"/>
          <w:sz w:val="20"/>
          <w:szCs w:val="20"/>
        </w:rPr>
        <w:t>DSP</w:t>
      </w:r>
      <w:r w:rsidRPr="002837E2">
        <w:rPr>
          <w:rFonts w:ascii="Calibri" w:hAnsi="Calibri" w:cs="Calibri"/>
          <w:sz w:val="20"/>
          <w:szCs w:val="20"/>
        </w:rPr>
        <w:t xml:space="preserve"> </w:t>
      </w:r>
      <w:r w:rsidR="0002666A" w:rsidRPr="002837E2">
        <w:rPr>
          <w:rFonts w:ascii="Calibri" w:hAnsi="Calibri" w:cs="Calibri"/>
          <w:sz w:val="20"/>
          <w:szCs w:val="20"/>
        </w:rPr>
        <w:t xml:space="preserve">nebo </w:t>
      </w:r>
      <w:r w:rsidR="00A55CFB" w:rsidRPr="002837E2">
        <w:rPr>
          <w:rFonts w:ascii="Calibri" w:hAnsi="Calibri" w:cs="Calibri"/>
          <w:sz w:val="20"/>
          <w:szCs w:val="20"/>
        </w:rPr>
        <w:t>DUSP</w:t>
      </w:r>
      <w:r w:rsidR="0002666A" w:rsidRPr="002837E2">
        <w:rPr>
          <w:rFonts w:ascii="Calibri" w:hAnsi="Calibri" w:cs="Calibri"/>
          <w:sz w:val="20"/>
          <w:szCs w:val="20"/>
        </w:rPr>
        <w:t xml:space="preserve"> </w:t>
      </w:r>
      <w:r w:rsidRPr="00006DFD">
        <w:rPr>
          <w:rFonts w:ascii="Calibri" w:hAnsi="Calibri" w:cs="Calibri"/>
          <w:sz w:val="20"/>
          <w:szCs w:val="20"/>
        </w:rPr>
        <w:t xml:space="preserve">pro </w:t>
      </w:r>
      <w:r w:rsidR="002837E2" w:rsidRPr="00006DFD">
        <w:rPr>
          <w:rFonts w:ascii="Calibri" w:hAnsi="Calibri" w:cs="Calibri"/>
          <w:sz w:val="20"/>
          <w:szCs w:val="20"/>
        </w:rPr>
        <w:t xml:space="preserve">stavbu </w:t>
      </w:r>
      <w:r w:rsidRPr="00006DFD">
        <w:rPr>
          <w:rFonts w:ascii="Calibri" w:hAnsi="Calibri" w:cs="Calibri"/>
          <w:sz w:val="20"/>
          <w:szCs w:val="20"/>
        </w:rPr>
        <w:t>rekonstrukc</w:t>
      </w:r>
      <w:r w:rsidR="002837E2" w:rsidRPr="00006DFD">
        <w:rPr>
          <w:rFonts w:ascii="Calibri" w:hAnsi="Calibri" w:cs="Calibri"/>
          <w:sz w:val="20"/>
          <w:szCs w:val="20"/>
        </w:rPr>
        <w:t>e</w:t>
      </w:r>
      <w:r w:rsidRPr="00006DFD">
        <w:rPr>
          <w:rFonts w:ascii="Calibri" w:hAnsi="Calibri" w:cs="Calibri"/>
          <w:sz w:val="20"/>
          <w:szCs w:val="20"/>
        </w:rPr>
        <w:t xml:space="preserve"> nebo novostavbu alespoň jedné železniční stanice </w:t>
      </w:r>
      <w:r w:rsidR="00A14307" w:rsidRPr="00006DFD">
        <w:rPr>
          <w:rFonts w:ascii="Calibri" w:hAnsi="Calibri" w:cs="Calibri"/>
          <w:sz w:val="20"/>
          <w:szCs w:val="20"/>
        </w:rPr>
        <w:t>o v</w:t>
      </w:r>
      <w:r w:rsidR="00A14307" w:rsidRPr="002837E2">
        <w:rPr>
          <w:rFonts w:ascii="Calibri" w:hAnsi="Calibri" w:cs="Calibri"/>
          <w:sz w:val="20"/>
          <w:szCs w:val="20"/>
        </w:rPr>
        <w:t xml:space="preserve">elikosti minimálně </w:t>
      </w:r>
      <w:r w:rsidR="002837E2" w:rsidRPr="002837E2">
        <w:rPr>
          <w:rFonts w:ascii="Calibri" w:hAnsi="Calibri" w:cs="Calibri"/>
          <w:sz w:val="20"/>
          <w:szCs w:val="20"/>
        </w:rPr>
        <w:t xml:space="preserve">11 výhybek </w:t>
      </w:r>
      <w:r w:rsidRPr="002837E2">
        <w:rPr>
          <w:rFonts w:ascii="Calibri" w:hAnsi="Calibri" w:cs="Calibri"/>
          <w:sz w:val="20"/>
          <w:szCs w:val="20"/>
        </w:rPr>
        <w:t>včetně zabezpečovacího zařízení,</w:t>
      </w:r>
      <w:r w:rsidR="001B6F0C" w:rsidRPr="002837E2">
        <w:rPr>
          <w:rFonts w:ascii="Calibri" w:hAnsi="Calibri" w:cs="Calibri"/>
          <w:sz w:val="20"/>
          <w:szCs w:val="20"/>
        </w:rPr>
        <w:t xml:space="preserve"> přičemž následující části plnění, a to </w:t>
      </w:r>
      <w:r w:rsidR="002837E2" w:rsidRPr="002837E2">
        <w:rPr>
          <w:rFonts w:ascii="Calibri" w:hAnsi="Calibri" w:cs="Calibri"/>
          <w:sz w:val="20"/>
          <w:szCs w:val="20"/>
        </w:rPr>
        <w:t>železniční svršek a spodek</w:t>
      </w:r>
      <w:r w:rsidR="001B6F0C" w:rsidRPr="002837E2">
        <w:rPr>
          <w:rFonts w:ascii="Calibri" w:hAnsi="Calibri" w:cs="Calibri"/>
          <w:sz w:val="20"/>
          <w:szCs w:val="20"/>
        </w:rPr>
        <w:t xml:space="preserve">, </w:t>
      </w:r>
      <w:r w:rsidR="006F47BA" w:rsidRPr="002837E2">
        <w:rPr>
          <w:rFonts w:ascii="Calibri" w:hAnsi="Calibri" w:cs="Calibri"/>
          <w:sz w:val="20"/>
          <w:szCs w:val="20"/>
        </w:rPr>
        <w:t>musely být</w:t>
      </w:r>
      <w:r w:rsidR="001B6F0C" w:rsidRPr="002837E2">
        <w:rPr>
          <w:rFonts w:ascii="Calibri" w:hAnsi="Calibri" w:cs="Calibri"/>
          <w:sz w:val="20"/>
          <w:szCs w:val="20"/>
        </w:rPr>
        <w:t xml:space="preserve">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FC0EE3" w:rsidRPr="002837E2" w:rsidRDefault="00FC0EE3" w:rsidP="00FC0EE3">
      <w:pPr>
        <w:spacing w:before="120"/>
        <w:ind w:left="2127"/>
        <w:jc w:val="both"/>
        <w:rPr>
          <w:rFonts w:ascii="Calibri" w:hAnsi="Calibri" w:cs="Calibri"/>
          <w:sz w:val="20"/>
          <w:szCs w:val="20"/>
        </w:rPr>
      </w:pPr>
      <w:r w:rsidRPr="002837E2">
        <w:rPr>
          <w:rFonts w:ascii="Calibri" w:hAnsi="Calibri" w:cs="Calibri"/>
          <w:sz w:val="20"/>
          <w:szCs w:val="20"/>
        </w:rPr>
        <w:t xml:space="preserve">Výše uvedené požadavky na doložení </w:t>
      </w:r>
      <w:r w:rsidR="00D8361E">
        <w:rPr>
          <w:rFonts w:ascii="Calibri" w:hAnsi="Calibri" w:cs="Calibri"/>
          <w:sz w:val="20"/>
          <w:szCs w:val="20"/>
        </w:rPr>
        <w:t xml:space="preserve">významných </w:t>
      </w:r>
      <w:r w:rsidRPr="002837E2">
        <w:rPr>
          <w:rFonts w:ascii="Calibri" w:hAnsi="Calibri" w:cs="Calibri"/>
          <w:sz w:val="20"/>
          <w:szCs w:val="20"/>
        </w:rPr>
        <w:t xml:space="preserve">služeb je možné </w:t>
      </w:r>
      <w:r w:rsidR="00123DAF" w:rsidRPr="002837E2">
        <w:rPr>
          <w:rFonts w:ascii="Calibri" w:hAnsi="Calibri" w:cs="Calibri"/>
          <w:sz w:val="20"/>
          <w:szCs w:val="20"/>
        </w:rPr>
        <w:t>splnit</w:t>
      </w:r>
      <w:r w:rsidRPr="002837E2">
        <w:rPr>
          <w:rFonts w:ascii="Calibri" w:hAnsi="Calibri" w:cs="Calibri"/>
          <w:sz w:val="20"/>
          <w:szCs w:val="20"/>
        </w:rPr>
        <w:t xml:space="preserve"> také doložením pouze jedné </w:t>
      </w:r>
      <w:r w:rsidR="00D8361E">
        <w:rPr>
          <w:rFonts w:ascii="Calibri" w:hAnsi="Calibri" w:cs="Calibri"/>
          <w:sz w:val="20"/>
          <w:szCs w:val="20"/>
        </w:rPr>
        <w:t xml:space="preserve">významné </w:t>
      </w:r>
      <w:r w:rsidRPr="002837E2">
        <w:rPr>
          <w:rFonts w:ascii="Calibri" w:hAnsi="Calibri" w:cs="Calibri"/>
          <w:sz w:val="20"/>
          <w:szCs w:val="20"/>
        </w:rPr>
        <w:t>služby, která bude splňovat současně všechna kritéria.</w:t>
      </w:r>
    </w:p>
    <w:p w:rsidR="009525A8" w:rsidRPr="00131170" w:rsidRDefault="00DB36AC" w:rsidP="009525A8">
      <w:pPr>
        <w:numPr>
          <w:ilvl w:val="0"/>
          <w:numId w:val="16"/>
        </w:numPr>
        <w:spacing w:before="240"/>
        <w:ind w:left="1775" w:hanging="283"/>
        <w:jc w:val="both"/>
        <w:rPr>
          <w:rFonts w:ascii="Calibri" w:hAnsi="Calibri" w:cs="Calibri"/>
          <w:sz w:val="20"/>
          <w:szCs w:val="20"/>
          <w:lang w:val="en-US"/>
        </w:rPr>
      </w:pPr>
      <w:r w:rsidRPr="00E36DFE">
        <w:rPr>
          <w:rFonts w:ascii="Calibri" w:hAnsi="Calibri" w:cs="Calibri"/>
          <w:sz w:val="20"/>
          <w:szCs w:val="20"/>
        </w:rPr>
        <w:t xml:space="preserve">požadavek kritéria technické kvalifikace </w:t>
      </w:r>
      <w:r w:rsidR="009525A8" w:rsidRPr="00E36DFE">
        <w:rPr>
          <w:rFonts w:ascii="Calibri" w:hAnsi="Calibri" w:cs="Calibri"/>
          <w:sz w:val="20"/>
          <w:szCs w:val="20"/>
        </w:rPr>
        <w:t xml:space="preserve">na předložení seznamu </w:t>
      </w:r>
      <w:r w:rsidR="004E3915" w:rsidRPr="00E36DFE">
        <w:rPr>
          <w:rFonts w:ascii="Calibri" w:hAnsi="Calibri" w:cs="Calibri"/>
          <w:sz w:val="20"/>
          <w:szCs w:val="20"/>
        </w:rPr>
        <w:t xml:space="preserve">odborného </w:t>
      </w:r>
      <w:r w:rsidR="009525A8" w:rsidRPr="00E36DFE">
        <w:rPr>
          <w:rFonts w:ascii="Calibri" w:hAnsi="Calibri" w:cs="Calibri"/>
          <w:sz w:val="20"/>
          <w:szCs w:val="20"/>
        </w:rPr>
        <w:t xml:space="preserve">personálu dodavatele v rozsahu funkcí specialisty na </w:t>
      </w:r>
      <w:r w:rsidR="001847AD" w:rsidRPr="00E36DFE">
        <w:rPr>
          <w:rFonts w:ascii="Calibri" w:hAnsi="Calibri" w:cs="Calibri"/>
          <w:sz w:val="20"/>
          <w:szCs w:val="20"/>
        </w:rPr>
        <w:t>železniční svršek a spodek</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5" w:name="_Ref315362795"/>
      <w:r w:rsidRPr="0085274F">
        <w:rPr>
          <w:rFonts w:ascii="Calibri" w:hAnsi="Calibri" w:cs="Calibri"/>
          <w:sz w:val="20"/>
          <w:szCs w:val="20"/>
        </w:rPr>
        <w:t>Návrh smlouvy na plnění této veřejné zakázky:</w:t>
      </w:r>
      <w:bookmarkEnd w:id="25"/>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lastRenderedPageBreak/>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3C6C84">
        <w:rPr>
          <w:rFonts w:ascii="Calibri" w:hAnsi="Calibri" w:cs="Calibri"/>
          <w:sz w:val="20"/>
          <w:szCs w:val="20"/>
        </w:rPr>
        <w:t xml:space="preserve">aktualizace DUR, zhotovení </w:t>
      </w:r>
      <w:r w:rsidR="00B52E84" w:rsidRPr="00D01045">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01045">
        <w:rPr>
          <w:rFonts w:ascii="Calibri" w:hAnsi="Calibri" w:cs="Arial"/>
          <w:sz w:val="20"/>
          <w:szCs w:val="20"/>
        </w:rPr>
        <w:t xml:space="preserve">DUR a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D01045">
        <w:rPr>
          <w:rFonts w:ascii="Calibri" w:hAnsi="Calibri" w:cs="Arial"/>
          <w:sz w:val="20"/>
          <w:szCs w:val="20"/>
        </w:rPr>
        <w:t xml:space="preserve"> a to pro </w:t>
      </w:r>
      <w:r w:rsidR="00D01045" w:rsidRPr="00D01045">
        <w:rPr>
          <w:rFonts w:ascii="Calibri" w:hAnsi="Calibri" w:cs="Arial"/>
          <w:sz w:val="20"/>
          <w:szCs w:val="20"/>
        </w:rPr>
        <w:t xml:space="preserve">lokalitu </w:t>
      </w:r>
      <w:proofErr w:type="spellStart"/>
      <w:r w:rsidR="00D01045" w:rsidRPr="00D01045">
        <w:rPr>
          <w:rFonts w:ascii="Calibri" w:hAnsi="Calibri" w:cs="Arial"/>
          <w:sz w:val="20"/>
          <w:szCs w:val="20"/>
        </w:rPr>
        <w:t>Lipovka</w:t>
      </w:r>
      <w:proofErr w:type="spellEnd"/>
      <w:r w:rsidR="00D01045">
        <w:rPr>
          <w:rFonts w:ascii="Calibri" w:hAnsi="Calibri" w:cs="Arial"/>
          <w:sz w:val="20"/>
          <w:szCs w:val="20"/>
        </w:rPr>
        <w:t xml:space="preserve"> a </w:t>
      </w:r>
      <w:r w:rsidR="00D01045" w:rsidRPr="00D01045">
        <w:rPr>
          <w:rFonts w:ascii="Calibri" w:hAnsi="Calibri" w:cs="Arial"/>
          <w:sz w:val="20"/>
          <w:szCs w:val="20"/>
        </w:rPr>
        <w:t xml:space="preserve">pro zbývající části stavby mimo lokalitu </w:t>
      </w:r>
      <w:proofErr w:type="spellStart"/>
      <w:r w:rsidR="00D01045" w:rsidRPr="00D01045">
        <w:rPr>
          <w:rFonts w:ascii="Calibri" w:hAnsi="Calibri" w:cs="Arial"/>
          <w:sz w:val="20"/>
          <w:szCs w:val="20"/>
        </w:rPr>
        <w:t>Lipovka</w:t>
      </w:r>
      <w:proofErr w:type="spellEnd"/>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3C6C84">
        <w:rPr>
          <w:rFonts w:ascii="Calibri" w:hAnsi="Calibri" w:cs="Arial"/>
          <w:sz w:val="20"/>
          <w:szCs w:val="20"/>
        </w:rPr>
        <w:t xml:space="preserve">DUR,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w:t>
      </w:r>
      <w:r w:rsidR="003C6C84">
        <w:rPr>
          <w:rFonts w:ascii="Calibri" w:hAnsi="Calibri" w:cs="Arial"/>
          <w:sz w:val="20"/>
          <w:szCs w:val="20"/>
        </w:rPr>
        <w:t xml:space="preserve">za 1. a 2. etapu </w:t>
      </w:r>
      <w:r w:rsidR="00E6252F" w:rsidRPr="00794E62">
        <w:rPr>
          <w:rFonts w:ascii="Calibri" w:hAnsi="Calibri" w:cs="Arial"/>
          <w:sz w:val="20"/>
          <w:szCs w:val="20"/>
        </w:rPr>
        <w:t>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6" w:name="_Ref310242329"/>
      <w:bookmarkStart w:id="27" w:name="_Toc520387397"/>
      <w:r w:rsidRPr="00DE0A69">
        <w:rPr>
          <w:rFonts w:ascii="Calibri" w:hAnsi="Calibri" w:cs="Calibri"/>
          <w:kern w:val="28"/>
          <w:sz w:val="24"/>
          <w:szCs w:val="24"/>
          <w:lang w:val="cs-CZ"/>
        </w:rPr>
        <w:t>JAZYK NABÍDEK</w:t>
      </w:r>
      <w:bookmarkEnd w:id="26"/>
      <w:bookmarkEnd w:id="27"/>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8"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8"/>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9" w:name="_Ref310246729"/>
      <w:bookmarkStart w:id="30" w:name="_Toc520387398"/>
      <w:r w:rsidRPr="00DE0A69">
        <w:rPr>
          <w:rFonts w:ascii="Calibri" w:hAnsi="Calibri" w:cs="Calibri"/>
          <w:kern w:val="28"/>
          <w:sz w:val="24"/>
          <w:szCs w:val="24"/>
          <w:lang w:val="cs-CZ"/>
        </w:rPr>
        <w:t>OBSAH A PODÁVÁNÍ NABÍDEK</w:t>
      </w:r>
      <w:bookmarkEnd w:id="29"/>
      <w:bookmarkEnd w:id="30"/>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4"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E3241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lastRenderedPageBreak/>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5"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1" w:name="_Ref131226724"/>
      <w:bookmarkStart w:id="32"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1"/>
      <w:bookmarkEnd w:id="32"/>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lastRenderedPageBreak/>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D01045">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3" w:name="_Toc191791439"/>
      <w:bookmarkStart w:id="34" w:name="_Toc191791505"/>
      <w:bookmarkEnd w:id="33"/>
      <w:bookmarkEnd w:id="34"/>
      <w:r w:rsidR="00D01045" w:rsidRPr="00D01045">
        <w:rPr>
          <w:rFonts w:ascii="Calibri" w:hAnsi="Calibri" w:cs="Calibri"/>
          <w:sz w:val="20"/>
          <w:szCs w:val="20"/>
        </w:rPr>
        <w:t xml:space="preserve"> </w:t>
      </w:r>
      <w:r w:rsidR="00D01045" w:rsidRPr="00C11124">
        <w:rPr>
          <w:rFonts w:ascii="Calibri" w:hAnsi="Calibri" w:cs="Calibri"/>
          <w:sz w:val="20"/>
          <w:szCs w:val="20"/>
        </w:rPr>
        <w:t xml:space="preserve">Požadavky na </w:t>
      </w:r>
      <w:r w:rsidR="00D01045">
        <w:rPr>
          <w:rFonts w:ascii="Calibri" w:hAnsi="Calibri" w:cs="Calibri"/>
          <w:sz w:val="20"/>
          <w:szCs w:val="20"/>
        </w:rPr>
        <w:t xml:space="preserve">strukturu </w:t>
      </w:r>
      <w:r w:rsidR="00D01045" w:rsidRPr="00C11124">
        <w:rPr>
          <w:rFonts w:ascii="Calibri" w:hAnsi="Calibri" w:cs="Calibri"/>
          <w:sz w:val="20"/>
          <w:szCs w:val="20"/>
        </w:rPr>
        <w:t xml:space="preserve">nabídky uvedené v  čl. </w:t>
      </w:r>
      <w:r w:rsidR="00D01045">
        <w:rPr>
          <w:rFonts w:ascii="Calibri" w:hAnsi="Calibri" w:cs="Calibri"/>
          <w:sz w:val="20"/>
          <w:szCs w:val="20"/>
        </w:rPr>
        <w:t>11.3</w:t>
      </w:r>
      <w:r w:rsidR="00D01045"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D01045">
        <w:rPr>
          <w:rFonts w:ascii="Calibri" w:hAnsi="Calibri" w:cs="Calibri"/>
          <w:sz w:val="20"/>
          <w:szCs w:val="20"/>
        </w:rPr>
        <w:t xml:space="preserve">za nesplnění podmínek účasti v zadávacím </w:t>
      </w:r>
      <w:r w:rsidR="00D01045" w:rsidRPr="00C11124">
        <w:rPr>
          <w:rFonts w:ascii="Calibri" w:hAnsi="Calibri" w:cs="Calibri"/>
          <w:sz w:val="20"/>
          <w:szCs w:val="20"/>
        </w:rPr>
        <w:t>řízení</w:t>
      </w:r>
      <w:r w:rsidR="00D01045">
        <w:rPr>
          <w:rFonts w:ascii="Calibri" w:hAnsi="Calibri" w:cs="Calibri"/>
          <w:sz w:val="20"/>
          <w:szCs w:val="20"/>
        </w:rPr>
        <w:t xml:space="preserve">. </w:t>
      </w:r>
      <w:r w:rsidR="001A4F1C">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520387399"/>
      <w:r w:rsidRPr="00CF6468">
        <w:rPr>
          <w:rFonts w:ascii="Calibri" w:hAnsi="Calibri" w:cs="Calibri"/>
          <w:kern w:val="28"/>
          <w:sz w:val="24"/>
          <w:szCs w:val="24"/>
          <w:lang w:val="cs-CZ"/>
        </w:rPr>
        <w:t>POŽADAVKY NA ZPRACOVÁNÍ NABÍDKOVÉ CENY</w:t>
      </w:r>
      <w:bookmarkEnd w:id="35"/>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6"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3C6C84">
        <w:rPr>
          <w:rFonts w:ascii="Calibri" w:hAnsi="Calibri" w:cs="Calibri"/>
          <w:sz w:val="20"/>
          <w:szCs w:val="20"/>
        </w:rPr>
        <w:t xml:space="preserve">aktualizace DUR, zhotovení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6"/>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0387400"/>
      <w:r w:rsidRPr="00CF6468">
        <w:rPr>
          <w:rFonts w:ascii="Calibri" w:hAnsi="Calibri" w:cs="Calibri"/>
          <w:kern w:val="28"/>
          <w:sz w:val="24"/>
          <w:szCs w:val="24"/>
          <w:lang w:val="cs-CZ"/>
        </w:rPr>
        <w:t>VARIANTY NABÍDKY</w:t>
      </w:r>
      <w:bookmarkEnd w:id="3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0387401"/>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8"/>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0387402"/>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9"/>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20387403"/>
      <w:r w:rsidRPr="00CF6468">
        <w:rPr>
          <w:rFonts w:ascii="Calibri" w:hAnsi="Calibri" w:cs="Calibri"/>
          <w:kern w:val="28"/>
          <w:sz w:val="24"/>
          <w:szCs w:val="24"/>
          <w:lang w:val="cs-CZ"/>
        </w:rPr>
        <w:t>HODNOCENÍ NABÍDEK</w:t>
      </w:r>
      <w:bookmarkEnd w:id="40"/>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w:t>
      </w:r>
      <w:r w:rsidRPr="000D4C1F">
        <w:rPr>
          <w:rFonts w:ascii="Calibri" w:hAnsi="Calibri" w:cs="Calibri"/>
          <w:sz w:val="20"/>
          <w:szCs w:val="20"/>
        </w:rPr>
        <w:lastRenderedPageBreak/>
        <w:t xml:space="preserve">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3C6C84">
        <w:rPr>
          <w:rFonts w:ascii="Calibri" w:hAnsi="Calibri" w:cs="Calibri"/>
          <w:sz w:val="20"/>
          <w:szCs w:val="20"/>
        </w:rPr>
        <w:t xml:space="preserve">aktualizace DUR, zhotovení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AC3580" w:rsidRDefault="00E90964" w:rsidP="00AC7074">
            <w:pPr>
              <w:pStyle w:val="Odstavecseseznamem"/>
              <w:ind w:left="317"/>
              <w:jc w:val="both"/>
              <w:rPr>
                <w:rFonts w:ascii="Calibri" w:hAnsi="Calibri" w:cs="Calibri"/>
                <w:sz w:val="20"/>
                <w:szCs w:val="20"/>
                <w:highlight w:val="green"/>
              </w:rPr>
            </w:pPr>
            <w:r w:rsidRPr="00E36DFE">
              <w:rPr>
                <w:rFonts w:ascii="Calibri" w:hAnsi="Calibri" w:cs="Arial"/>
                <w:bCs/>
                <w:sz w:val="20"/>
                <w:szCs w:val="20"/>
              </w:rPr>
              <w:t>specialista na železniční svršek a spodek</w:t>
            </w:r>
          </w:p>
        </w:tc>
        <w:tc>
          <w:tcPr>
            <w:tcW w:w="3685" w:type="dxa"/>
            <w:vAlign w:val="center"/>
          </w:tcPr>
          <w:p w:rsidR="00E90964" w:rsidRPr="00AC3580" w:rsidRDefault="00E90964" w:rsidP="00AC7074">
            <w:pPr>
              <w:pStyle w:val="Odstavecseseznamem"/>
              <w:ind w:left="317"/>
              <w:jc w:val="both"/>
              <w:rPr>
                <w:rFonts w:ascii="Calibri" w:hAnsi="Calibri" w:cs="Calibri"/>
                <w:sz w:val="20"/>
                <w:szCs w:val="20"/>
                <w:highlight w:val="green"/>
              </w:rPr>
            </w:pPr>
            <w:r w:rsidRPr="00E36DFE">
              <w:rPr>
                <w:rFonts w:ascii="Calibri" w:hAnsi="Calibri" w:cs="Calibri"/>
                <w:sz w:val="20"/>
                <w:szCs w:val="20"/>
              </w:rPr>
              <w:t>navíc 1, tj. celkem u této funkce 2</w:t>
            </w:r>
          </w:p>
        </w:tc>
      </w:tr>
      <w:tr w:rsidR="00E36DFE" w:rsidRPr="000D4C1F" w:rsidTr="00AC7074">
        <w:trPr>
          <w:trHeight w:val="550"/>
        </w:trPr>
        <w:tc>
          <w:tcPr>
            <w:tcW w:w="4111" w:type="dxa"/>
            <w:vAlign w:val="center"/>
          </w:tcPr>
          <w:p w:rsidR="00E36DFE" w:rsidRPr="00AC3580" w:rsidRDefault="00E36DFE" w:rsidP="00006DFD">
            <w:pPr>
              <w:pStyle w:val="Odstavecseseznamem"/>
              <w:ind w:left="317"/>
              <w:rPr>
                <w:rFonts w:ascii="Calibri" w:hAnsi="Calibri" w:cs="Calibri"/>
                <w:sz w:val="20"/>
                <w:szCs w:val="20"/>
                <w:highlight w:val="green"/>
              </w:rPr>
            </w:pPr>
            <w:r w:rsidRPr="00E36DFE">
              <w:rPr>
                <w:rFonts w:ascii="Calibri" w:hAnsi="Calibri" w:cs="Arial"/>
                <w:bCs/>
                <w:sz w:val="20"/>
                <w:szCs w:val="20"/>
              </w:rPr>
              <w:t xml:space="preserve">specialista na geotechniku </w:t>
            </w:r>
          </w:p>
        </w:tc>
        <w:tc>
          <w:tcPr>
            <w:tcW w:w="3685" w:type="dxa"/>
            <w:vAlign w:val="center"/>
          </w:tcPr>
          <w:p w:rsidR="00E36DFE" w:rsidRPr="00AC3580" w:rsidRDefault="00E36DFE" w:rsidP="00006DFD">
            <w:pPr>
              <w:pStyle w:val="Odstavecseseznamem"/>
              <w:ind w:left="317"/>
              <w:jc w:val="both"/>
              <w:rPr>
                <w:rFonts w:ascii="Calibri" w:hAnsi="Calibri" w:cs="Calibri"/>
                <w:sz w:val="20"/>
                <w:szCs w:val="20"/>
                <w:highlight w:val="green"/>
              </w:rPr>
            </w:pPr>
            <w:r w:rsidRPr="00E36DFE">
              <w:rPr>
                <w:rFonts w:ascii="Calibri" w:hAnsi="Calibri" w:cs="Calibri"/>
                <w:sz w:val="20"/>
                <w:szCs w:val="20"/>
              </w:rPr>
              <w:t>navíc 1, tj. celkem u této funkce 2</w:t>
            </w:r>
          </w:p>
        </w:tc>
      </w:tr>
      <w:tr w:rsidR="00E36DFE" w:rsidRPr="000D4C1F" w:rsidTr="00AC7074">
        <w:trPr>
          <w:trHeight w:val="550"/>
        </w:trPr>
        <w:tc>
          <w:tcPr>
            <w:tcW w:w="4111" w:type="dxa"/>
            <w:vAlign w:val="center"/>
          </w:tcPr>
          <w:p w:rsidR="00E36DFE" w:rsidRPr="00AC3580" w:rsidRDefault="00E36DFE" w:rsidP="00E36DFE">
            <w:pPr>
              <w:pStyle w:val="Odstavecseseznamem"/>
              <w:ind w:left="317"/>
              <w:rPr>
                <w:rFonts w:ascii="Calibri" w:hAnsi="Calibri" w:cs="Calibri"/>
                <w:sz w:val="20"/>
                <w:szCs w:val="20"/>
                <w:highlight w:val="green"/>
              </w:rPr>
            </w:pPr>
            <w:r w:rsidRPr="00E36DFE">
              <w:rPr>
                <w:rFonts w:ascii="Calibri" w:hAnsi="Calibri" w:cs="Arial"/>
                <w:bCs/>
                <w:sz w:val="20"/>
                <w:szCs w:val="20"/>
              </w:rPr>
              <w:t xml:space="preserve">specialista </w:t>
            </w:r>
            <w:r>
              <w:rPr>
                <w:rFonts w:ascii="Calibri" w:hAnsi="Calibri" w:cs="Arial"/>
                <w:bCs/>
                <w:sz w:val="20"/>
                <w:szCs w:val="20"/>
              </w:rPr>
              <w:t>na inženýrskou činnost</w:t>
            </w:r>
            <w:r w:rsidRPr="00E36DFE">
              <w:rPr>
                <w:rFonts w:ascii="Calibri" w:hAnsi="Calibri" w:cs="Arial"/>
                <w:bCs/>
                <w:sz w:val="20"/>
                <w:szCs w:val="20"/>
              </w:rPr>
              <w:t xml:space="preserve"> </w:t>
            </w:r>
          </w:p>
        </w:tc>
        <w:tc>
          <w:tcPr>
            <w:tcW w:w="3685" w:type="dxa"/>
            <w:vAlign w:val="center"/>
          </w:tcPr>
          <w:p w:rsidR="00E36DFE" w:rsidRPr="00AC3580" w:rsidRDefault="00E36DFE" w:rsidP="00AC7074">
            <w:pPr>
              <w:pStyle w:val="Odstavecseseznamem"/>
              <w:ind w:left="317"/>
              <w:jc w:val="both"/>
              <w:rPr>
                <w:rFonts w:ascii="Calibri" w:hAnsi="Calibri" w:cs="Calibri"/>
                <w:sz w:val="20"/>
                <w:szCs w:val="20"/>
                <w:highlight w:val="green"/>
              </w:rPr>
            </w:pPr>
            <w:r w:rsidRPr="00E36DFE">
              <w:rPr>
                <w:rFonts w:ascii="Calibri" w:hAnsi="Calibri" w:cs="Calibri"/>
                <w:sz w:val="20"/>
                <w:szCs w:val="20"/>
              </w:rPr>
              <w:t>navíc 1, tj. celkem u této funkce 2</w:t>
            </w:r>
          </w:p>
        </w:tc>
      </w:tr>
    </w:tbl>
    <w:p w:rsidR="00B53D0A" w:rsidRDefault="00B53D0A" w:rsidP="0084530A">
      <w:pPr>
        <w:spacing w:before="120"/>
        <w:ind w:left="1418"/>
        <w:jc w:val="both"/>
        <w:rPr>
          <w:rFonts w:ascii="Calibri" w:hAnsi="Calibri" w:cs="Arial"/>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lastRenderedPageBreak/>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083F5D" w:rsidP="008326F0">
            <w:pPr>
              <w:jc w:val="both"/>
              <w:rPr>
                <w:rFonts w:ascii="Calibri" w:hAnsi="Calibri" w:cs="Arial"/>
                <w:bCs/>
                <w:sz w:val="20"/>
                <w:szCs w:val="20"/>
              </w:rPr>
            </w:pPr>
            <w:r w:rsidRPr="00083F5D">
              <w:rPr>
                <w:rFonts w:ascii="Calibri" w:hAnsi="Calibri" w:cs="Arial"/>
                <w:bCs/>
                <w:sz w:val="20"/>
                <w:szCs w:val="20"/>
              </w:rPr>
              <w:t>délka praxe v projektování obdobných zakázek, tj. projekčních prací pro stavby železničních drah ve stupni DSP nebo DUSP,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147804">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w:t>
            </w:r>
            <w:r w:rsidR="00147804">
              <w:rPr>
                <w:rFonts w:ascii="Calibri" w:hAnsi="Calibri" w:cs="Arial"/>
                <w:bCs/>
                <w:sz w:val="20"/>
                <w:szCs w:val="20"/>
              </w:rPr>
              <w:t>,</w:t>
            </w:r>
            <w:r w:rsidR="00147804" w:rsidRPr="00BD7473">
              <w:rPr>
                <w:rFonts w:ascii="Calibri" w:hAnsi="Calibri" w:cs="Calibri"/>
                <w:sz w:val="20"/>
                <w:szCs w:val="20"/>
              </w:rPr>
              <w:t xml:space="preserve"> kter</w:t>
            </w:r>
            <w:r w:rsidR="00147804">
              <w:rPr>
                <w:rFonts w:ascii="Calibri" w:hAnsi="Calibri" w:cs="Calibri"/>
                <w:sz w:val="20"/>
                <w:szCs w:val="20"/>
              </w:rPr>
              <w:t>á</w:t>
            </w:r>
            <w:r w:rsidR="00147804" w:rsidRPr="00BD7473">
              <w:rPr>
                <w:rFonts w:ascii="Calibri" w:hAnsi="Calibri" w:cs="Calibri"/>
                <w:sz w:val="20"/>
                <w:szCs w:val="20"/>
              </w:rPr>
              <w:t xml:space="preserve"> obsahoval</w:t>
            </w:r>
            <w:r w:rsidR="00147804">
              <w:rPr>
                <w:rFonts w:ascii="Calibri" w:hAnsi="Calibri" w:cs="Calibri"/>
                <w:sz w:val="20"/>
                <w:szCs w:val="20"/>
              </w:rPr>
              <w:t>a</w:t>
            </w:r>
            <w:r w:rsidR="00147804" w:rsidRPr="00BD7473">
              <w:rPr>
                <w:rFonts w:ascii="Calibri" w:hAnsi="Calibri" w:cs="Calibri"/>
                <w:sz w:val="20"/>
                <w:szCs w:val="20"/>
              </w:rPr>
              <w:t xml:space="preserve"> alespoň následující činnosti: projektování rekonstrukce nebo novostavbu železniční trati včetně zabezpečovacího zařízení</w:t>
            </w:r>
            <w:r w:rsidR="00147804">
              <w:rPr>
                <w:rFonts w:ascii="Calibri" w:hAnsi="Calibri" w:cs="Calibri"/>
                <w:sz w:val="20"/>
                <w:szCs w:val="20"/>
              </w:rPr>
              <w:t>,</w:t>
            </w:r>
            <w:r w:rsidR="005A7AA6" w:rsidRPr="00465F4C">
              <w:rPr>
                <w:rFonts w:ascii="Calibri" w:hAnsi="Calibri" w:cs="Arial"/>
                <w:bCs/>
                <w:sz w:val="20"/>
                <w:szCs w:val="20"/>
              </w:rPr>
              <w:t xml:space="preserve">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083F5D">
              <w:rPr>
                <w:rFonts w:ascii="Calibri" w:hAnsi="Calibri" w:cs="Arial"/>
                <w:bCs/>
                <w:sz w:val="20"/>
                <w:szCs w:val="20"/>
              </w:rPr>
              <w:t xml:space="preserve">nejméně </w:t>
            </w:r>
            <w:r w:rsidR="00083F5D" w:rsidRPr="00083F5D">
              <w:rPr>
                <w:rFonts w:ascii="Calibri" w:hAnsi="Calibri" w:cs="Arial"/>
                <w:bCs/>
                <w:sz w:val="20"/>
                <w:szCs w:val="20"/>
              </w:rPr>
              <w:t>40.000.000,-</w:t>
            </w:r>
            <w:r w:rsidRPr="00083F5D">
              <w:rPr>
                <w:rFonts w:ascii="Calibri" w:hAnsi="Calibri" w:cs="Arial"/>
                <w:b/>
                <w:bCs/>
                <w:sz w:val="20"/>
                <w:szCs w:val="20"/>
              </w:rPr>
              <w:t xml:space="preserve"> </w:t>
            </w:r>
            <w:r w:rsidRPr="00083F5D">
              <w:rPr>
                <w:rFonts w:ascii="Calibri" w:hAnsi="Calibri" w:cs="Arial"/>
                <w:bCs/>
                <w:sz w:val="20"/>
                <w:szCs w:val="20"/>
              </w:rPr>
              <w:t>Kč</w:t>
            </w:r>
            <w:r w:rsidRPr="00465F4C">
              <w:rPr>
                <w:rFonts w:ascii="Calibri" w:hAnsi="Calibri" w:cs="Arial"/>
                <w:bCs/>
                <w:sz w:val="20"/>
                <w:szCs w:val="20"/>
              </w:rPr>
              <w:t xml:space="preserve">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rPr>
                <w:rFonts w:ascii="Calibri" w:hAnsi="Calibri" w:cs="Arial"/>
                <w:bCs/>
                <w:sz w:val="20"/>
                <w:szCs w:val="20"/>
              </w:rPr>
            </w:pPr>
            <w:r w:rsidRPr="00BE68F6">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8D7D4E" w:rsidP="00B52E84">
            <w:pPr>
              <w:jc w:val="both"/>
              <w:rPr>
                <w:rFonts w:ascii="Calibri" w:hAnsi="Calibri" w:cs="Arial"/>
                <w:bCs/>
                <w:sz w:val="20"/>
                <w:szCs w:val="20"/>
              </w:rPr>
            </w:pPr>
            <w:r w:rsidRPr="00083F5D">
              <w:rPr>
                <w:rFonts w:ascii="Calibri" w:hAnsi="Calibri" w:cs="Arial"/>
                <w:bCs/>
                <w:sz w:val="20"/>
                <w:szCs w:val="20"/>
              </w:rPr>
              <w:t xml:space="preserve">u každé jednotlivé osoby dokládané pro tuto funkci za účelem </w:t>
            </w:r>
            <w:r w:rsidRPr="00BE68F6">
              <w:rPr>
                <w:rFonts w:ascii="Calibri" w:hAnsi="Calibri" w:cs="Arial"/>
                <w:bCs/>
                <w:sz w:val="20"/>
                <w:szCs w:val="20"/>
              </w:rPr>
              <w:t>hodnocení</w:t>
            </w:r>
            <w:r w:rsidR="00601850" w:rsidRPr="00BE68F6">
              <w:rPr>
                <w:rFonts w:ascii="Calibri" w:hAnsi="Calibri" w:cs="Arial"/>
                <w:bCs/>
                <w:sz w:val="20"/>
                <w:szCs w:val="20"/>
              </w:rPr>
              <w:t xml:space="preserve"> </w:t>
            </w:r>
            <w:r w:rsidRPr="00BE68F6">
              <w:rPr>
                <w:rFonts w:ascii="Calibri" w:hAnsi="Calibri" w:cs="Arial"/>
                <w:bCs/>
                <w:sz w:val="20"/>
                <w:szCs w:val="20"/>
              </w:rPr>
              <w:t xml:space="preserve">délka praxe </w:t>
            </w:r>
            <w:r w:rsidR="00570EA8" w:rsidRPr="00BE68F6">
              <w:rPr>
                <w:rFonts w:ascii="Calibri" w:hAnsi="Calibri" w:cs="Arial"/>
                <w:bCs/>
                <w:sz w:val="20"/>
                <w:szCs w:val="20"/>
              </w:rPr>
              <w:t xml:space="preserve">ve svém oboru </w:t>
            </w:r>
            <w:r w:rsidR="00B165B7" w:rsidRPr="00BE68F6">
              <w:rPr>
                <w:rFonts w:ascii="Calibri" w:hAnsi="Calibri" w:cs="Arial"/>
                <w:bCs/>
                <w:sz w:val="20"/>
                <w:szCs w:val="20"/>
              </w:rPr>
              <w:t xml:space="preserve">v projektování obdobných zakázek, </w:t>
            </w:r>
            <w:r w:rsidR="003F4D8D" w:rsidRPr="00BE68F6">
              <w:rPr>
                <w:rFonts w:ascii="Calibri" w:hAnsi="Calibri" w:cs="Arial"/>
                <w:bCs/>
                <w:sz w:val="20"/>
                <w:szCs w:val="20"/>
              </w:rPr>
              <w:t xml:space="preserve">tj. </w:t>
            </w:r>
            <w:r w:rsidR="00B165B7" w:rsidRPr="00BE68F6">
              <w:rPr>
                <w:rFonts w:ascii="Calibri" w:hAnsi="Calibri" w:cs="Arial"/>
                <w:bCs/>
                <w:sz w:val="20"/>
                <w:szCs w:val="20"/>
              </w:rPr>
              <w:t>projekční</w:t>
            </w:r>
            <w:r w:rsidR="003F4D8D" w:rsidRPr="00BE68F6">
              <w:rPr>
                <w:rFonts w:ascii="Calibri" w:hAnsi="Calibri" w:cs="Arial"/>
                <w:bCs/>
                <w:sz w:val="20"/>
                <w:szCs w:val="20"/>
              </w:rPr>
              <w:t>ch</w:t>
            </w:r>
            <w:r w:rsidR="00B165B7" w:rsidRPr="00BE68F6">
              <w:rPr>
                <w:rFonts w:ascii="Calibri" w:hAnsi="Calibri" w:cs="Arial"/>
                <w:bCs/>
                <w:sz w:val="20"/>
                <w:szCs w:val="20"/>
              </w:rPr>
              <w:t xml:space="preserve"> </w:t>
            </w:r>
            <w:r w:rsidR="00B165B7" w:rsidRPr="00465F4C">
              <w:rPr>
                <w:rFonts w:ascii="Calibri" w:hAnsi="Calibri" w:cs="Arial"/>
                <w:bCs/>
                <w:sz w:val="20"/>
                <w:szCs w:val="20"/>
              </w:rPr>
              <w:t>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00B165B7"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083F5D" w:rsidRDefault="00B165B7" w:rsidP="00894582">
            <w:pPr>
              <w:rPr>
                <w:rFonts w:ascii="Calibri" w:hAnsi="Calibri" w:cs="Arial"/>
                <w:bCs/>
                <w:sz w:val="20"/>
                <w:szCs w:val="20"/>
              </w:rPr>
            </w:pPr>
            <w:r w:rsidRPr="00083F5D">
              <w:rPr>
                <w:rFonts w:ascii="Calibri" w:hAnsi="Calibri" w:cs="Arial"/>
                <w:bCs/>
                <w:sz w:val="20"/>
                <w:szCs w:val="20"/>
              </w:rPr>
              <w:t xml:space="preserve">1 bod </w:t>
            </w:r>
            <w:r w:rsidR="008D7D4E" w:rsidRPr="00083F5D">
              <w:rPr>
                <w:rFonts w:ascii="Calibri" w:hAnsi="Calibri" w:cs="Arial"/>
                <w:bCs/>
                <w:sz w:val="20"/>
                <w:szCs w:val="20"/>
              </w:rPr>
              <w:t xml:space="preserve">u každé jednotlivé osoby </w:t>
            </w:r>
            <w:r w:rsidRPr="00083F5D">
              <w:rPr>
                <w:rFonts w:ascii="Calibri" w:hAnsi="Calibri" w:cs="Arial"/>
                <w:bCs/>
                <w:sz w:val="20"/>
                <w:szCs w:val="20"/>
              </w:rPr>
              <w:t>za každý</w:t>
            </w:r>
            <w:r w:rsidR="00894582" w:rsidRPr="00083F5D">
              <w:rPr>
                <w:rFonts w:ascii="Calibri" w:hAnsi="Calibri" w:cs="Arial"/>
                <w:bCs/>
                <w:sz w:val="20"/>
                <w:szCs w:val="20"/>
              </w:rPr>
              <w:t xml:space="preserve"> 1 rok</w:t>
            </w:r>
            <w:r w:rsidRPr="00083F5D">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083F5D" w:rsidRDefault="00B165B7" w:rsidP="000B1EB5">
            <w:pPr>
              <w:rPr>
                <w:rFonts w:ascii="Calibri" w:hAnsi="Calibri" w:cs="Arial"/>
                <w:bCs/>
                <w:sz w:val="20"/>
                <w:szCs w:val="20"/>
              </w:rPr>
            </w:pPr>
            <w:r w:rsidRPr="00083F5D">
              <w:rPr>
                <w:rFonts w:ascii="Calibri" w:hAnsi="Calibri" w:cs="Arial"/>
                <w:bCs/>
                <w:sz w:val="20"/>
                <w:szCs w:val="20"/>
              </w:rPr>
              <w:t>5</w:t>
            </w:r>
            <w:r w:rsidR="008D7D4E" w:rsidRPr="00083F5D">
              <w:rPr>
                <w:rFonts w:ascii="Calibri" w:hAnsi="Calibri" w:cs="Arial"/>
                <w:bCs/>
                <w:sz w:val="20"/>
                <w:szCs w:val="20"/>
              </w:rPr>
              <w:t xml:space="preserve"> u každé jednotlivé osoby</w:t>
            </w:r>
          </w:p>
          <w:p w:rsidR="00B165B7" w:rsidRPr="00083F5D" w:rsidRDefault="008D7D4E" w:rsidP="000B1EB5">
            <w:pPr>
              <w:rPr>
                <w:rFonts w:ascii="Calibri" w:hAnsi="Calibri" w:cs="Arial"/>
                <w:bCs/>
                <w:sz w:val="20"/>
                <w:szCs w:val="20"/>
              </w:rPr>
            </w:pPr>
            <w:r w:rsidRPr="00083F5D">
              <w:rPr>
                <w:rFonts w:ascii="Calibri" w:hAnsi="Calibri" w:cs="Arial"/>
                <w:bCs/>
                <w:sz w:val="20"/>
                <w:szCs w:val="20"/>
              </w:rPr>
              <w:t xml:space="preserve">10 celkem pro tuto funkci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083F5D" w:rsidRDefault="005445B5" w:rsidP="00083F5D">
            <w:pPr>
              <w:jc w:val="both"/>
              <w:rPr>
                <w:rFonts w:ascii="Calibri" w:hAnsi="Calibri" w:cs="Arial"/>
                <w:bCs/>
                <w:sz w:val="20"/>
                <w:szCs w:val="20"/>
              </w:rPr>
            </w:pPr>
            <w:r w:rsidRPr="00083F5D">
              <w:rPr>
                <w:rFonts w:ascii="Calibri" w:hAnsi="Calibri" w:cs="Arial"/>
                <w:bCs/>
                <w:sz w:val="20"/>
                <w:szCs w:val="20"/>
              </w:rPr>
              <w:t xml:space="preserve">u každé jednotlivé osoby dokládané pro tuto funkci za účelem hodnocení </w:t>
            </w:r>
            <w:r w:rsidR="003C4DF6" w:rsidRPr="00083F5D">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sidRPr="00083F5D">
              <w:rPr>
                <w:rFonts w:ascii="Calibri" w:hAnsi="Calibri" w:cs="Arial"/>
                <w:bCs/>
                <w:sz w:val="20"/>
                <w:szCs w:val="20"/>
              </w:rPr>
              <w:t>DSP</w:t>
            </w:r>
            <w:r w:rsidR="003C4DF6" w:rsidRPr="00083F5D">
              <w:rPr>
                <w:rFonts w:ascii="Calibri" w:hAnsi="Calibri" w:cs="Arial"/>
                <w:bCs/>
                <w:sz w:val="20"/>
                <w:szCs w:val="20"/>
              </w:rPr>
              <w:t xml:space="preserve"> </w:t>
            </w:r>
            <w:r w:rsidR="0002666A" w:rsidRPr="00083F5D">
              <w:rPr>
                <w:rFonts w:ascii="Calibri" w:hAnsi="Calibri" w:cs="Arial"/>
                <w:bCs/>
                <w:sz w:val="20"/>
                <w:szCs w:val="20"/>
              </w:rPr>
              <w:t xml:space="preserve">nebo </w:t>
            </w:r>
            <w:r w:rsidR="00A55CFB" w:rsidRPr="00BE68F6">
              <w:rPr>
                <w:rFonts w:ascii="Calibri" w:hAnsi="Calibri" w:cs="Arial"/>
                <w:bCs/>
                <w:sz w:val="20"/>
                <w:szCs w:val="20"/>
              </w:rPr>
              <w:t>DUSP</w:t>
            </w:r>
            <w:r w:rsidR="0002666A" w:rsidRPr="00083F5D">
              <w:rPr>
                <w:rFonts w:ascii="Calibri" w:hAnsi="Calibri" w:cs="Arial"/>
                <w:bCs/>
                <w:sz w:val="20"/>
                <w:szCs w:val="20"/>
              </w:rPr>
              <w:t xml:space="preserve"> </w:t>
            </w:r>
            <w:r w:rsidR="003C4DF6" w:rsidRPr="00083F5D">
              <w:rPr>
                <w:rFonts w:ascii="Calibri" w:hAnsi="Calibri" w:cs="Arial"/>
                <w:bCs/>
                <w:sz w:val="20"/>
                <w:szCs w:val="20"/>
              </w:rPr>
              <w:t xml:space="preserve">s hodnotou zakázky </w:t>
            </w:r>
            <w:r w:rsidR="002B6BED" w:rsidRPr="00083F5D">
              <w:rPr>
                <w:rFonts w:ascii="Calibri" w:hAnsi="Calibri" w:cs="Arial"/>
                <w:bCs/>
                <w:sz w:val="20"/>
                <w:szCs w:val="20"/>
              </w:rPr>
              <w:t xml:space="preserve">na projekční práce </w:t>
            </w:r>
            <w:r w:rsidR="003C4DF6" w:rsidRPr="00083F5D">
              <w:rPr>
                <w:rFonts w:ascii="Calibri" w:hAnsi="Calibri" w:cs="Arial"/>
                <w:bCs/>
                <w:sz w:val="20"/>
                <w:szCs w:val="20"/>
              </w:rPr>
              <w:t xml:space="preserve">nejméně </w:t>
            </w:r>
            <w:r w:rsidR="00083F5D" w:rsidRPr="00083F5D">
              <w:rPr>
                <w:rFonts w:ascii="Calibri" w:hAnsi="Calibri" w:cs="Arial"/>
                <w:bCs/>
                <w:sz w:val="20"/>
                <w:szCs w:val="20"/>
              </w:rPr>
              <w:t xml:space="preserve">40.000.000,- </w:t>
            </w:r>
            <w:r w:rsidR="003C4DF6" w:rsidRPr="00083F5D">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083F5D" w:rsidRDefault="00B165B7" w:rsidP="000B1EB5">
            <w:pPr>
              <w:rPr>
                <w:rFonts w:ascii="Calibri" w:hAnsi="Calibri" w:cs="Arial"/>
                <w:bCs/>
                <w:sz w:val="20"/>
                <w:szCs w:val="20"/>
              </w:rPr>
            </w:pPr>
            <w:r w:rsidRPr="00083F5D">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083F5D" w:rsidRDefault="00C05BD4" w:rsidP="000B1EB5">
            <w:pPr>
              <w:rPr>
                <w:rFonts w:ascii="Calibri" w:hAnsi="Calibri" w:cs="Arial"/>
                <w:bCs/>
                <w:sz w:val="20"/>
                <w:szCs w:val="20"/>
              </w:rPr>
            </w:pPr>
            <w:r w:rsidRPr="00083F5D">
              <w:rPr>
                <w:rFonts w:ascii="Calibri" w:hAnsi="Calibri" w:cs="Arial"/>
                <w:bCs/>
                <w:sz w:val="20"/>
                <w:szCs w:val="20"/>
              </w:rPr>
              <w:t>5 u každé jednotlivé osoby</w:t>
            </w:r>
          </w:p>
          <w:p w:rsidR="00B165B7" w:rsidRPr="00083F5D" w:rsidRDefault="00C05BD4" w:rsidP="000B1EB5">
            <w:pPr>
              <w:rPr>
                <w:rFonts w:ascii="Calibri" w:hAnsi="Calibri" w:cs="Arial"/>
                <w:bCs/>
                <w:sz w:val="20"/>
                <w:szCs w:val="20"/>
              </w:rPr>
            </w:pPr>
            <w:r w:rsidRPr="00083F5D">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4329A" w:rsidP="00C4550B">
            <w:pPr>
              <w:jc w:val="both"/>
              <w:rPr>
                <w:rFonts w:ascii="Calibri" w:hAnsi="Calibri" w:cs="Arial"/>
                <w:bCs/>
                <w:sz w:val="20"/>
                <w:szCs w:val="20"/>
              </w:rPr>
            </w:pPr>
            <w:r w:rsidRPr="00083F5D">
              <w:rPr>
                <w:rFonts w:ascii="Calibri" w:hAnsi="Calibri" w:cs="Arial"/>
                <w:bCs/>
                <w:sz w:val="20"/>
                <w:szCs w:val="20"/>
              </w:rPr>
              <w:t>p</w:t>
            </w:r>
            <w:r w:rsidR="008C6440" w:rsidRPr="00083F5D">
              <w:rPr>
                <w:rFonts w:ascii="Calibri" w:hAnsi="Calibri" w:cs="Arial"/>
                <w:bCs/>
                <w:sz w:val="20"/>
                <w:szCs w:val="20"/>
              </w:rPr>
              <w:t xml:space="preserve">očet osob členů </w:t>
            </w:r>
            <w:r w:rsidR="004E3915" w:rsidRPr="00083F5D">
              <w:rPr>
                <w:rFonts w:ascii="Calibri" w:hAnsi="Calibri" w:cs="Arial"/>
                <w:bCs/>
                <w:sz w:val="20"/>
                <w:szCs w:val="20"/>
              </w:rPr>
              <w:t xml:space="preserve">odborného </w:t>
            </w:r>
            <w:r w:rsidR="008C6440" w:rsidRPr="00083F5D">
              <w:rPr>
                <w:rFonts w:ascii="Calibri" w:hAnsi="Calibri" w:cs="Arial"/>
                <w:bCs/>
                <w:sz w:val="20"/>
                <w:szCs w:val="20"/>
              </w:rPr>
              <w:t xml:space="preserve">personálu </w:t>
            </w:r>
            <w:r w:rsidR="005F2C2B" w:rsidRPr="00083F5D">
              <w:rPr>
                <w:rFonts w:ascii="Calibri" w:hAnsi="Calibri" w:cs="Arial"/>
                <w:bCs/>
                <w:sz w:val="20"/>
                <w:szCs w:val="20"/>
              </w:rPr>
              <w:t xml:space="preserve">v této funkci </w:t>
            </w:r>
            <w:r w:rsidR="008C6440" w:rsidRPr="00083F5D">
              <w:rPr>
                <w:rFonts w:ascii="Calibri" w:hAnsi="Calibri" w:cs="Arial"/>
                <w:bCs/>
                <w:sz w:val="20"/>
                <w:szCs w:val="20"/>
              </w:rPr>
              <w:t>spl</w:t>
            </w:r>
            <w:r w:rsidR="005F2C2B" w:rsidRPr="00083F5D">
              <w:rPr>
                <w:rFonts w:ascii="Calibri" w:hAnsi="Calibri" w:cs="Arial"/>
                <w:bCs/>
                <w:sz w:val="20"/>
                <w:szCs w:val="20"/>
              </w:rPr>
              <w:t xml:space="preserve">ňující minimální požadovaná kvalifikační kritéria </w:t>
            </w:r>
            <w:r w:rsidR="008C6440" w:rsidRPr="00083F5D">
              <w:rPr>
                <w:rFonts w:ascii="Calibri" w:hAnsi="Calibri" w:cs="Arial"/>
                <w:bCs/>
                <w:sz w:val="20"/>
                <w:szCs w:val="20"/>
              </w:rPr>
              <w:t xml:space="preserve">nad rámec </w:t>
            </w:r>
            <w:r w:rsidR="005F2C2B" w:rsidRPr="00083F5D">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131170" w:rsidRDefault="00B165B7" w:rsidP="000B1EB5">
            <w:pPr>
              <w:rPr>
                <w:rFonts w:ascii="Calibri" w:hAnsi="Calibri" w:cs="Arial"/>
                <w:bCs/>
                <w:sz w:val="20"/>
                <w:szCs w:val="20"/>
              </w:rPr>
            </w:pPr>
            <w:r w:rsidRPr="00131170">
              <w:rPr>
                <w:rFonts w:ascii="Calibri" w:hAnsi="Calibri" w:cs="Arial"/>
                <w:bCs/>
                <w:sz w:val="20"/>
                <w:szCs w:val="20"/>
              </w:rPr>
              <w:t>1 bod za každ</w:t>
            </w:r>
            <w:r w:rsidR="00552A2D" w:rsidRPr="00131170">
              <w:rPr>
                <w:rFonts w:ascii="Calibri" w:hAnsi="Calibri" w:cs="Arial"/>
                <w:bCs/>
                <w:sz w:val="20"/>
                <w:szCs w:val="20"/>
              </w:rPr>
              <w:t>ou</w:t>
            </w:r>
            <w:r w:rsidRPr="00131170">
              <w:rPr>
                <w:rFonts w:ascii="Calibri" w:hAnsi="Calibri" w:cs="Arial"/>
                <w:bCs/>
                <w:sz w:val="20"/>
                <w:szCs w:val="20"/>
              </w:rPr>
              <w:t xml:space="preserve"> osobu člena </w:t>
            </w:r>
            <w:r w:rsidR="004E3915" w:rsidRPr="00131170">
              <w:rPr>
                <w:rFonts w:ascii="Calibri" w:hAnsi="Calibri" w:cs="Arial"/>
                <w:bCs/>
                <w:sz w:val="20"/>
                <w:szCs w:val="20"/>
              </w:rPr>
              <w:t xml:space="preserve">odborného </w:t>
            </w:r>
            <w:r w:rsidRPr="00131170">
              <w:rPr>
                <w:rFonts w:ascii="Calibri" w:hAnsi="Calibri" w:cs="Arial"/>
                <w:bCs/>
                <w:sz w:val="20"/>
                <w:szCs w:val="20"/>
              </w:rPr>
              <w:t xml:space="preserve">personálu v uvedené </w:t>
            </w:r>
            <w:r w:rsidR="005F2C2B" w:rsidRPr="00131170">
              <w:rPr>
                <w:rFonts w:ascii="Calibri" w:hAnsi="Calibri" w:cs="Arial"/>
                <w:bCs/>
                <w:sz w:val="20"/>
                <w:szCs w:val="20"/>
              </w:rPr>
              <w:t xml:space="preserve">funkci </w:t>
            </w:r>
            <w:r w:rsidRPr="00131170">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131170" w:rsidRDefault="00006DFD" w:rsidP="000B1EB5">
            <w:pPr>
              <w:rPr>
                <w:rFonts w:ascii="Calibri" w:hAnsi="Calibri" w:cs="Arial"/>
                <w:bCs/>
                <w:sz w:val="20"/>
                <w:szCs w:val="20"/>
              </w:rPr>
            </w:pPr>
            <w:r w:rsidRPr="00131170">
              <w:rPr>
                <w:rFonts w:ascii="Calibri" w:hAnsi="Calibri" w:cs="Arial"/>
                <w:bCs/>
                <w:sz w:val="20"/>
                <w:szCs w:val="20"/>
              </w:rPr>
              <w:t>1</w:t>
            </w:r>
          </w:p>
          <w:p w:rsidR="005C1093" w:rsidRPr="00131170" w:rsidRDefault="005C1093" w:rsidP="000B1EB5">
            <w:pPr>
              <w:rPr>
                <w:rFonts w:ascii="Calibri" w:hAnsi="Calibri" w:cs="Arial"/>
                <w:bCs/>
                <w:sz w:val="20"/>
                <w:szCs w:val="20"/>
              </w:rPr>
            </w:pPr>
          </w:p>
        </w:tc>
      </w:tr>
      <w:tr w:rsidR="00B165B7" w:rsidRPr="00465F4C"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B165B7" w:rsidRPr="00131170" w:rsidRDefault="00B165B7" w:rsidP="000B1EB5">
            <w:pPr>
              <w:rPr>
                <w:rFonts w:ascii="Calibri" w:hAnsi="Calibri" w:cs="Arial"/>
                <w:bCs/>
                <w:sz w:val="20"/>
                <w:szCs w:val="20"/>
              </w:rPr>
            </w:pPr>
            <w:r w:rsidRPr="00131170">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B165B7" w:rsidRPr="00131170" w:rsidRDefault="00B165B7" w:rsidP="00B52E84">
            <w:pPr>
              <w:jc w:val="both"/>
              <w:rPr>
                <w:rFonts w:ascii="Calibri" w:hAnsi="Calibri" w:cs="Arial"/>
                <w:bCs/>
                <w:sz w:val="20"/>
                <w:szCs w:val="20"/>
              </w:rPr>
            </w:pPr>
            <w:r w:rsidRPr="00131170">
              <w:rPr>
                <w:rFonts w:ascii="Calibri" w:hAnsi="Calibri" w:cs="Arial"/>
                <w:bCs/>
                <w:sz w:val="20"/>
                <w:szCs w:val="20"/>
              </w:rPr>
              <w:t xml:space="preserve">délka praxe </w:t>
            </w:r>
            <w:r w:rsidR="00570EA8" w:rsidRPr="00131170">
              <w:rPr>
                <w:rFonts w:ascii="Calibri" w:hAnsi="Calibri" w:cs="Arial"/>
                <w:bCs/>
                <w:sz w:val="20"/>
                <w:szCs w:val="20"/>
              </w:rPr>
              <w:t xml:space="preserve">ve svém oboru </w:t>
            </w:r>
            <w:r w:rsidRPr="00131170">
              <w:rPr>
                <w:rFonts w:ascii="Calibri" w:hAnsi="Calibri" w:cs="Arial"/>
                <w:bCs/>
                <w:sz w:val="20"/>
                <w:szCs w:val="20"/>
              </w:rPr>
              <w:t xml:space="preserve">v projektování obdobných zakázek, </w:t>
            </w:r>
            <w:r w:rsidR="003F4D8D" w:rsidRPr="00131170">
              <w:rPr>
                <w:rFonts w:ascii="Calibri" w:hAnsi="Calibri" w:cs="Arial"/>
                <w:bCs/>
                <w:sz w:val="20"/>
                <w:szCs w:val="20"/>
              </w:rPr>
              <w:t xml:space="preserve">tj. </w:t>
            </w:r>
            <w:r w:rsidRPr="00131170">
              <w:rPr>
                <w:rFonts w:ascii="Calibri" w:hAnsi="Calibri" w:cs="Arial"/>
                <w:bCs/>
                <w:sz w:val="20"/>
                <w:szCs w:val="20"/>
              </w:rPr>
              <w:t>projekční</w:t>
            </w:r>
            <w:r w:rsidR="003F4D8D" w:rsidRPr="00131170">
              <w:rPr>
                <w:rFonts w:ascii="Calibri" w:hAnsi="Calibri" w:cs="Arial"/>
                <w:bCs/>
                <w:sz w:val="20"/>
                <w:szCs w:val="20"/>
              </w:rPr>
              <w:t>ch</w:t>
            </w:r>
            <w:r w:rsidRPr="00131170">
              <w:rPr>
                <w:rFonts w:ascii="Calibri" w:hAnsi="Calibri" w:cs="Arial"/>
                <w:bCs/>
                <w:sz w:val="20"/>
                <w:szCs w:val="20"/>
              </w:rPr>
              <w:t xml:space="preserve"> pr</w:t>
            </w:r>
            <w:r w:rsidR="003F4D8D" w:rsidRPr="00131170">
              <w:rPr>
                <w:rFonts w:ascii="Calibri" w:hAnsi="Calibri" w:cs="Arial"/>
                <w:bCs/>
                <w:sz w:val="20"/>
                <w:szCs w:val="20"/>
              </w:rPr>
              <w:t>ací</w:t>
            </w:r>
            <w:r w:rsidRPr="00131170">
              <w:rPr>
                <w:rFonts w:ascii="Calibri" w:hAnsi="Calibri" w:cs="Arial"/>
                <w:bCs/>
                <w:sz w:val="20"/>
                <w:szCs w:val="20"/>
              </w:rPr>
              <w:t xml:space="preserve"> pro stavby železničních drah ve stupni </w:t>
            </w:r>
            <w:r w:rsidR="00B52E84" w:rsidRPr="00131170">
              <w:rPr>
                <w:rFonts w:ascii="Calibri" w:hAnsi="Calibri" w:cs="Arial"/>
                <w:bCs/>
                <w:sz w:val="20"/>
                <w:szCs w:val="20"/>
              </w:rPr>
              <w:t>DSP</w:t>
            </w:r>
            <w:r w:rsidR="0002666A" w:rsidRPr="00131170">
              <w:rPr>
                <w:rFonts w:ascii="Calibri" w:hAnsi="Calibri" w:cs="Arial"/>
                <w:bCs/>
                <w:sz w:val="20"/>
                <w:szCs w:val="20"/>
              </w:rPr>
              <w:t xml:space="preserve"> nebo </w:t>
            </w:r>
            <w:r w:rsidR="00A55CFB" w:rsidRPr="00131170">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B165B7" w:rsidRPr="00131170" w:rsidRDefault="0070720A" w:rsidP="009A23E4">
            <w:pPr>
              <w:rPr>
                <w:rFonts w:ascii="Calibri" w:hAnsi="Calibri" w:cs="Arial"/>
                <w:bCs/>
                <w:sz w:val="20"/>
                <w:szCs w:val="20"/>
              </w:rPr>
            </w:pPr>
            <w:r w:rsidRPr="00131170">
              <w:rPr>
                <w:rFonts w:ascii="Calibri" w:hAnsi="Calibri" w:cs="Arial"/>
                <w:bCs/>
                <w:sz w:val="20"/>
                <w:szCs w:val="20"/>
              </w:rPr>
              <w:t>1 bod za každý</w:t>
            </w:r>
            <w:r w:rsidR="00894582" w:rsidRPr="00131170">
              <w:rPr>
                <w:rFonts w:ascii="Calibri" w:hAnsi="Calibri" w:cs="Arial"/>
                <w:bCs/>
                <w:sz w:val="20"/>
                <w:szCs w:val="20"/>
              </w:rPr>
              <w:t xml:space="preserve"> 1 rok</w:t>
            </w:r>
            <w:r w:rsidRPr="00131170">
              <w:rPr>
                <w:rFonts w:ascii="Calibri" w:hAnsi="Calibri" w:cs="Arial"/>
                <w:bCs/>
                <w:sz w:val="20"/>
                <w:szCs w:val="20"/>
              </w:rPr>
              <w:t xml:space="preserve"> praxe</w:t>
            </w:r>
          </w:p>
        </w:tc>
        <w:tc>
          <w:tcPr>
            <w:tcW w:w="1843" w:type="dxa"/>
            <w:tcBorders>
              <w:top w:val="single" w:sz="4" w:space="0" w:color="auto"/>
              <w:left w:val="nil"/>
              <w:right w:val="single" w:sz="4" w:space="0" w:color="auto"/>
            </w:tcBorders>
            <w:shd w:val="clear" w:color="auto" w:fill="auto"/>
            <w:vAlign w:val="center"/>
            <w:hideMark/>
          </w:tcPr>
          <w:p w:rsidR="009A23E4" w:rsidRPr="00465F4C" w:rsidRDefault="009A23E4" w:rsidP="009A23E4">
            <w:pPr>
              <w:rPr>
                <w:rFonts w:ascii="Calibri" w:hAnsi="Calibri" w:cs="Arial"/>
                <w:bCs/>
                <w:sz w:val="20"/>
                <w:szCs w:val="20"/>
              </w:rPr>
            </w:pPr>
            <w:r w:rsidRPr="0070720A">
              <w:rPr>
                <w:rFonts w:ascii="Calibri" w:hAnsi="Calibri" w:cs="Arial"/>
                <w:bCs/>
                <w:sz w:val="20"/>
                <w:szCs w:val="20"/>
              </w:rPr>
              <w:t xml:space="preserve">5 </w:t>
            </w:r>
          </w:p>
          <w:p w:rsidR="00B165B7" w:rsidRPr="00465F4C" w:rsidRDefault="00B165B7" w:rsidP="009A23E4">
            <w:pPr>
              <w:rPr>
                <w:rFonts w:ascii="Calibri" w:hAnsi="Calibri" w:cs="Arial"/>
                <w:bCs/>
                <w:sz w:val="20"/>
                <w:szCs w:val="20"/>
              </w:rPr>
            </w:pPr>
          </w:p>
        </w:tc>
      </w:tr>
      <w:tr w:rsidR="00B165B7" w:rsidRPr="00465F4C" w:rsidTr="00552A2D">
        <w:trPr>
          <w:trHeight w:val="1270"/>
        </w:trPr>
        <w:tc>
          <w:tcPr>
            <w:tcW w:w="1701" w:type="dxa"/>
            <w:vMerge/>
            <w:tcBorders>
              <w:left w:val="single" w:sz="4" w:space="0" w:color="auto"/>
              <w:right w:val="single" w:sz="4" w:space="0" w:color="auto"/>
            </w:tcBorders>
            <w:vAlign w:val="center"/>
          </w:tcPr>
          <w:p w:rsidR="00B165B7" w:rsidRPr="00A4422B"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E32AB0" w:rsidRDefault="003C4DF6" w:rsidP="00A4422B">
            <w:pPr>
              <w:jc w:val="both"/>
              <w:rPr>
                <w:rFonts w:ascii="Calibri" w:hAnsi="Calibri" w:cs="Arial"/>
                <w:bCs/>
                <w:sz w:val="20"/>
                <w:szCs w:val="20"/>
                <w:highlight w:val="yellow"/>
              </w:rPr>
            </w:pPr>
            <w:r w:rsidRPr="00E414D9">
              <w:rPr>
                <w:rFonts w:ascii="Calibri" w:hAnsi="Calibri" w:cs="Arial"/>
                <w:bCs/>
                <w:sz w:val="20"/>
                <w:szCs w:val="20"/>
              </w:rPr>
              <w:t xml:space="preserve">zkušenost s výkonem funkce specialisty na mostní a inženýrské konstrukce u zakázky na projekční práce pro stavby železničních drah ve stupni </w:t>
            </w:r>
            <w:r w:rsidR="00B52E84" w:rsidRPr="00E414D9">
              <w:rPr>
                <w:rFonts w:ascii="Calibri" w:hAnsi="Calibri" w:cs="Arial"/>
                <w:bCs/>
                <w:sz w:val="20"/>
                <w:szCs w:val="20"/>
              </w:rPr>
              <w:t>DSP</w:t>
            </w:r>
            <w:r w:rsidRPr="00E414D9">
              <w:rPr>
                <w:rFonts w:ascii="Calibri" w:hAnsi="Calibri" w:cs="Arial"/>
                <w:bCs/>
                <w:sz w:val="20"/>
                <w:szCs w:val="20"/>
              </w:rPr>
              <w:t xml:space="preserve"> </w:t>
            </w:r>
            <w:r w:rsidR="0002666A" w:rsidRPr="00E414D9">
              <w:rPr>
                <w:rFonts w:ascii="Calibri" w:hAnsi="Calibri" w:cs="Arial"/>
                <w:bCs/>
                <w:sz w:val="20"/>
                <w:szCs w:val="20"/>
              </w:rPr>
              <w:t xml:space="preserve">nebo </w:t>
            </w:r>
            <w:r w:rsidR="00A55CFB" w:rsidRPr="00E414D9">
              <w:rPr>
                <w:rFonts w:ascii="Calibri" w:hAnsi="Calibri" w:cs="Calibri"/>
                <w:sz w:val="20"/>
                <w:szCs w:val="20"/>
              </w:rPr>
              <w:t>DUSP</w:t>
            </w:r>
            <w:r w:rsidR="0002666A" w:rsidRPr="00E414D9">
              <w:rPr>
                <w:rFonts w:ascii="Calibri" w:hAnsi="Calibri" w:cs="Arial"/>
                <w:bCs/>
                <w:sz w:val="20"/>
                <w:szCs w:val="20"/>
              </w:rPr>
              <w:t xml:space="preserve"> </w:t>
            </w:r>
            <w:r w:rsidRPr="00E414D9">
              <w:rPr>
                <w:rFonts w:ascii="Calibri" w:hAnsi="Calibri" w:cs="Arial"/>
                <w:bCs/>
                <w:sz w:val="20"/>
                <w:szCs w:val="20"/>
              </w:rPr>
              <w:t xml:space="preserve">s hodnotou zakázky </w:t>
            </w:r>
            <w:r w:rsidR="002B6BED" w:rsidRPr="00E414D9">
              <w:rPr>
                <w:rFonts w:ascii="Calibri" w:hAnsi="Calibri" w:cs="Arial"/>
                <w:bCs/>
                <w:sz w:val="20"/>
                <w:szCs w:val="20"/>
              </w:rPr>
              <w:t xml:space="preserve">na projekční práce </w:t>
            </w:r>
            <w:r w:rsidRPr="00E414D9">
              <w:rPr>
                <w:rFonts w:ascii="Calibri" w:hAnsi="Calibri" w:cs="Arial"/>
                <w:bCs/>
                <w:sz w:val="20"/>
                <w:szCs w:val="20"/>
              </w:rPr>
              <w:t xml:space="preserve">nejméně </w:t>
            </w:r>
            <w:r w:rsidR="00A4422B" w:rsidRPr="00E414D9">
              <w:rPr>
                <w:rFonts w:ascii="Calibri" w:hAnsi="Calibri" w:cs="Arial"/>
                <w:bCs/>
                <w:sz w:val="20"/>
                <w:szCs w:val="20"/>
              </w:rPr>
              <w:t>40.000.000,-</w:t>
            </w:r>
            <w:r w:rsidRPr="00E414D9">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E32AB0" w:rsidRDefault="003C4DF6" w:rsidP="000B1EB5">
            <w:pPr>
              <w:rPr>
                <w:rFonts w:ascii="Calibri" w:hAnsi="Calibri" w:cs="Arial"/>
                <w:bCs/>
                <w:sz w:val="20"/>
                <w:szCs w:val="20"/>
                <w:highlight w:val="yellow"/>
              </w:rPr>
            </w:pPr>
            <w:r w:rsidRPr="00E414D9">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E414D9" w:rsidRPr="00465F4C" w:rsidRDefault="00C05BD4" w:rsidP="00E414D9">
            <w:pPr>
              <w:rPr>
                <w:rFonts w:ascii="Calibri" w:hAnsi="Calibri" w:cs="Arial"/>
                <w:bCs/>
                <w:sz w:val="20"/>
                <w:szCs w:val="20"/>
              </w:rPr>
            </w:pPr>
            <w:r w:rsidRPr="00C05BD4">
              <w:rPr>
                <w:rFonts w:ascii="Calibri" w:hAnsi="Calibri" w:cs="Arial"/>
                <w:bCs/>
                <w:sz w:val="20"/>
                <w:szCs w:val="20"/>
              </w:rPr>
              <w:t xml:space="preserve">5 </w:t>
            </w:r>
          </w:p>
          <w:p w:rsidR="00A4422B" w:rsidRPr="00465F4C" w:rsidRDefault="00A4422B" w:rsidP="0090754C">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465F4C" w:rsidRDefault="00B165B7" w:rsidP="000B1EB5">
            <w:pPr>
              <w:rPr>
                <w:rFonts w:ascii="Calibri" w:hAnsi="Calibri" w:cs="Arial"/>
                <w:bCs/>
                <w:sz w:val="20"/>
                <w:szCs w:val="20"/>
              </w:rPr>
            </w:pPr>
            <w:r w:rsidRPr="00A4422B">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B52E84">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A4422B" w:rsidRPr="00A4422B">
              <w:rPr>
                <w:rFonts w:ascii="Calibri" w:hAnsi="Calibri" w:cs="Arial"/>
                <w:bCs/>
                <w:sz w:val="20"/>
                <w:szCs w:val="20"/>
              </w:rPr>
              <w:t xml:space="preserve">40.000.000,- </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465F4C" w:rsidRDefault="00B165B7" w:rsidP="000B1EB5">
            <w:pPr>
              <w:rPr>
                <w:rFonts w:ascii="Calibri" w:hAnsi="Calibri" w:cs="Arial"/>
                <w:bCs/>
                <w:sz w:val="20"/>
                <w:szCs w:val="20"/>
              </w:rPr>
            </w:pPr>
            <w:r w:rsidRPr="00A4422B">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B52E84">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A4422B" w:rsidRPr="00A4422B">
              <w:rPr>
                <w:rFonts w:ascii="Calibri" w:hAnsi="Calibri" w:cs="Arial"/>
                <w:bCs/>
                <w:sz w:val="20"/>
                <w:szCs w:val="20"/>
              </w:rPr>
              <w:t>40.000.000,-</w:t>
            </w:r>
            <w:r w:rsidR="00A4422B">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465F4C" w:rsidRDefault="00365B48" w:rsidP="000B1EB5">
            <w:pPr>
              <w:rPr>
                <w:rFonts w:ascii="Calibri" w:hAnsi="Calibri" w:cs="Arial"/>
                <w:bCs/>
                <w:sz w:val="20"/>
                <w:szCs w:val="20"/>
              </w:rPr>
            </w:pPr>
            <w:r w:rsidRPr="00A4422B">
              <w:rPr>
                <w:rFonts w:ascii="Calibri" w:hAnsi="Calibri" w:cs="Arial"/>
                <w:bCs/>
                <w:sz w:val="20"/>
                <w:szCs w:val="20"/>
              </w:rPr>
              <w:t>s</w:t>
            </w:r>
            <w:r w:rsidR="00B165B7" w:rsidRPr="00A4422B">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B52E84">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A4422B" w:rsidRPr="00A4422B">
              <w:rPr>
                <w:rFonts w:ascii="Calibri" w:hAnsi="Calibri" w:cs="Arial"/>
                <w:bCs/>
                <w:sz w:val="20"/>
                <w:szCs w:val="20"/>
              </w:rPr>
              <w:t xml:space="preserve">40.000.000,-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A4422B" w:rsidRDefault="005F2F09" w:rsidP="000B1EB5">
            <w:pPr>
              <w:rPr>
                <w:rFonts w:ascii="Calibri" w:hAnsi="Calibri" w:cs="Arial"/>
                <w:bCs/>
                <w:sz w:val="20"/>
                <w:szCs w:val="20"/>
              </w:rPr>
            </w:pPr>
            <w:r w:rsidRPr="00BE68F6">
              <w:rPr>
                <w:rFonts w:ascii="Calibri" w:hAnsi="Calibri" w:cs="Arial"/>
                <w:bCs/>
                <w:sz w:val="20"/>
                <w:szCs w:val="20"/>
              </w:rPr>
              <w:t xml:space="preserve">specialista na </w:t>
            </w:r>
            <w:r w:rsidR="00365B48" w:rsidRPr="00BE68F6">
              <w:rPr>
                <w:rFonts w:ascii="Calibri" w:hAnsi="Calibri" w:cs="Arial"/>
                <w:bCs/>
                <w:sz w:val="20"/>
                <w:szCs w:val="20"/>
              </w:rPr>
              <w:t>geotechnik</w:t>
            </w:r>
            <w:r w:rsidRPr="00BE68F6">
              <w:rPr>
                <w:rFonts w:ascii="Calibri" w:hAnsi="Calibri" w:cs="Arial"/>
                <w:bCs/>
                <w:sz w:val="20"/>
                <w:szCs w:val="20"/>
              </w:rPr>
              <w:t>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A4422B" w:rsidRDefault="0070720A" w:rsidP="00B52E84">
            <w:pPr>
              <w:jc w:val="both"/>
              <w:rPr>
                <w:rFonts w:ascii="Calibri" w:hAnsi="Calibri" w:cs="Arial"/>
                <w:bCs/>
                <w:sz w:val="20"/>
                <w:szCs w:val="20"/>
              </w:rPr>
            </w:pPr>
            <w:r w:rsidRPr="00A4422B">
              <w:rPr>
                <w:rFonts w:ascii="Calibri" w:hAnsi="Calibri" w:cs="Arial"/>
                <w:bCs/>
                <w:sz w:val="20"/>
                <w:szCs w:val="20"/>
              </w:rPr>
              <w:t xml:space="preserve">u každé jednotlivé osoby dokládané pro tuto funkci za účelem hodnocení </w:t>
            </w:r>
            <w:r w:rsidR="00894537" w:rsidRPr="00A4422B">
              <w:rPr>
                <w:rFonts w:ascii="Calibri" w:hAnsi="Calibri" w:cs="Arial"/>
                <w:bCs/>
                <w:sz w:val="20"/>
                <w:szCs w:val="20"/>
              </w:rPr>
              <w:t xml:space="preserve">délka praxe </w:t>
            </w:r>
            <w:r w:rsidR="00570EA8" w:rsidRPr="00A4422B">
              <w:rPr>
                <w:rFonts w:ascii="Calibri" w:hAnsi="Calibri" w:cs="Arial"/>
                <w:bCs/>
                <w:sz w:val="20"/>
                <w:szCs w:val="20"/>
              </w:rPr>
              <w:t xml:space="preserve">ve svém oboru </w:t>
            </w:r>
            <w:r w:rsidR="00894537" w:rsidRPr="00A4422B">
              <w:rPr>
                <w:rFonts w:ascii="Calibri" w:hAnsi="Calibri" w:cs="Arial"/>
                <w:bCs/>
                <w:sz w:val="20"/>
                <w:szCs w:val="20"/>
              </w:rPr>
              <w:t xml:space="preserve">v projektování obdobných zakázek, </w:t>
            </w:r>
            <w:r w:rsidR="003F4D8D" w:rsidRPr="00A4422B">
              <w:rPr>
                <w:rFonts w:ascii="Calibri" w:hAnsi="Calibri" w:cs="Arial"/>
                <w:bCs/>
                <w:sz w:val="20"/>
                <w:szCs w:val="20"/>
              </w:rPr>
              <w:t xml:space="preserve">tj. </w:t>
            </w:r>
            <w:r w:rsidR="00894537" w:rsidRPr="00A4422B">
              <w:rPr>
                <w:rFonts w:ascii="Calibri" w:hAnsi="Calibri" w:cs="Arial"/>
                <w:bCs/>
                <w:sz w:val="20"/>
                <w:szCs w:val="20"/>
              </w:rPr>
              <w:t>projekční</w:t>
            </w:r>
            <w:r w:rsidR="003F4D8D" w:rsidRPr="00A4422B">
              <w:rPr>
                <w:rFonts w:ascii="Calibri" w:hAnsi="Calibri" w:cs="Arial"/>
                <w:bCs/>
                <w:sz w:val="20"/>
                <w:szCs w:val="20"/>
              </w:rPr>
              <w:t>ch</w:t>
            </w:r>
            <w:r w:rsidR="00894537" w:rsidRPr="00A4422B">
              <w:rPr>
                <w:rFonts w:ascii="Calibri" w:hAnsi="Calibri" w:cs="Arial"/>
                <w:bCs/>
                <w:sz w:val="20"/>
                <w:szCs w:val="20"/>
              </w:rPr>
              <w:t xml:space="preserve"> pr</w:t>
            </w:r>
            <w:r w:rsidR="003F4D8D" w:rsidRPr="00A4422B">
              <w:rPr>
                <w:rFonts w:ascii="Calibri" w:hAnsi="Calibri" w:cs="Arial"/>
                <w:bCs/>
                <w:sz w:val="20"/>
                <w:szCs w:val="20"/>
              </w:rPr>
              <w:t>ací</w:t>
            </w:r>
            <w:r w:rsidR="00894537" w:rsidRPr="00A4422B">
              <w:rPr>
                <w:rFonts w:ascii="Calibri" w:hAnsi="Calibri" w:cs="Arial"/>
                <w:bCs/>
                <w:sz w:val="20"/>
                <w:szCs w:val="20"/>
              </w:rPr>
              <w:t xml:space="preserve"> pro stavby železničních drah ve stupni </w:t>
            </w:r>
            <w:r w:rsidR="00B52E84" w:rsidRPr="00A4422B">
              <w:rPr>
                <w:rFonts w:ascii="Calibri" w:hAnsi="Calibri" w:cs="Arial"/>
                <w:bCs/>
                <w:sz w:val="20"/>
                <w:szCs w:val="20"/>
              </w:rPr>
              <w:t>DSP</w:t>
            </w:r>
            <w:r w:rsidR="0002666A" w:rsidRPr="00A4422B">
              <w:rPr>
                <w:rFonts w:ascii="Calibri" w:hAnsi="Calibri" w:cs="Arial"/>
                <w:bCs/>
                <w:sz w:val="20"/>
                <w:szCs w:val="20"/>
              </w:rPr>
              <w:t xml:space="preserve"> nebo </w:t>
            </w:r>
            <w:r w:rsidR="00A55CFB" w:rsidRPr="00A4422B">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365B48" w:rsidRPr="00A4422B" w:rsidRDefault="0070720A" w:rsidP="00894582">
            <w:pPr>
              <w:rPr>
                <w:rFonts w:ascii="Calibri" w:hAnsi="Calibri" w:cs="Arial"/>
                <w:bCs/>
                <w:sz w:val="20"/>
                <w:szCs w:val="20"/>
              </w:rPr>
            </w:pPr>
            <w:r w:rsidRPr="00A4422B">
              <w:rPr>
                <w:rFonts w:ascii="Calibri" w:hAnsi="Calibri" w:cs="Arial"/>
                <w:bCs/>
                <w:sz w:val="20"/>
                <w:szCs w:val="20"/>
              </w:rPr>
              <w:t>1 bod u každé jednotlivé osoby za každý</w:t>
            </w:r>
            <w:r w:rsidR="00894582" w:rsidRPr="00A4422B">
              <w:rPr>
                <w:rFonts w:ascii="Calibri" w:hAnsi="Calibri" w:cs="Arial"/>
                <w:bCs/>
                <w:sz w:val="20"/>
                <w:szCs w:val="20"/>
              </w:rPr>
              <w:t xml:space="preserve"> 1 rok</w:t>
            </w:r>
            <w:r w:rsidRPr="00A4422B">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20A" w:rsidRPr="00A4422B" w:rsidRDefault="0070720A" w:rsidP="000B1EB5">
            <w:pPr>
              <w:rPr>
                <w:rFonts w:ascii="Calibri" w:hAnsi="Calibri" w:cs="Arial"/>
                <w:bCs/>
                <w:sz w:val="20"/>
                <w:szCs w:val="20"/>
              </w:rPr>
            </w:pPr>
            <w:r w:rsidRPr="0070720A">
              <w:rPr>
                <w:rFonts w:ascii="Calibri" w:hAnsi="Calibri" w:cs="Arial"/>
                <w:bCs/>
                <w:sz w:val="20"/>
                <w:szCs w:val="20"/>
              </w:rPr>
              <w:t xml:space="preserve">5 </w:t>
            </w:r>
            <w:r w:rsidRPr="00A4422B">
              <w:rPr>
                <w:rFonts w:ascii="Calibri" w:hAnsi="Calibri" w:cs="Arial"/>
                <w:bCs/>
                <w:sz w:val="20"/>
                <w:szCs w:val="20"/>
              </w:rPr>
              <w:t>u každé jednotlivé osoby</w:t>
            </w:r>
          </w:p>
          <w:p w:rsidR="00365B48" w:rsidRPr="00465F4C" w:rsidRDefault="0070720A" w:rsidP="000B1EB5">
            <w:pPr>
              <w:rPr>
                <w:rFonts w:ascii="Calibri" w:hAnsi="Calibri" w:cs="Arial"/>
                <w:bCs/>
                <w:sz w:val="20"/>
                <w:szCs w:val="20"/>
              </w:rPr>
            </w:pPr>
            <w:r w:rsidRPr="00A4422B">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5445B5" w:rsidP="00CB5C7B">
            <w:pPr>
              <w:jc w:val="both"/>
              <w:rPr>
                <w:rFonts w:ascii="Calibri" w:hAnsi="Calibri" w:cs="Arial"/>
                <w:bCs/>
                <w:sz w:val="20"/>
                <w:szCs w:val="20"/>
              </w:rPr>
            </w:pPr>
            <w:r w:rsidRPr="00CB5C7B">
              <w:rPr>
                <w:rFonts w:ascii="Calibri" w:hAnsi="Calibri" w:cs="Arial"/>
                <w:bCs/>
                <w:sz w:val="20"/>
                <w:szCs w:val="20"/>
              </w:rPr>
              <w:t>u každé jednotlivé osoby dokládané pro tuto funkci za účelem hodnocení</w:t>
            </w:r>
            <w:r w:rsidRPr="005445B5">
              <w:rPr>
                <w:rFonts w:ascii="Calibri" w:hAnsi="Calibri" w:cs="Arial"/>
                <w:bCs/>
                <w:sz w:val="20"/>
                <w:szCs w:val="20"/>
              </w:rPr>
              <w:t xml:space="preserve"> </w:t>
            </w:r>
            <w:r w:rsidR="003C4DF6" w:rsidRPr="00465F4C">
              <w:rPr>
                <w:rFonts w:ascii="Calibri" w:hAnsi="Calibri" w:cs="Arial"/>
                <w:bCs/>
                <w:sz w:val="20"/>
                <w:szCs w:val="20"/>
              </w:rPr>
              <w:t xml:space="preserve">zkušenost s výkonem funkce </w:t>
            </w:r>
            <w:r w:rsidR="00C63BEA">
              <w:rPr>
                <w:rFonts w:ascii="Calibri" w:hAnsi="Calibri" w:cs="Arial"/>
                <w:bCs/>
                <w:sz w:val="20"/>
                <w:szCs w:val="20"/>
              </w:rPr>
              <w:t xml:space="preserve">specialisty na </w:t>
            </w:r>
            <w:r w:rsidR="003C4DF6" w:rsidRPr="00465F4C">
              <w:rPr>
                <w:rFonts w:ascii="Calibri" w:hAnsi="Calibri" w:cs="Arial"/>
                <w:bCs/>
                <w:sz w:val="20"/>
                <w:szCs w:val="20"/>
              </w:rPr>
              <w:t>geotechnik</w:t>
            </w:r>
            <w:r w:rsidR="00C63BEA">
              <w:rPr>
                <w:rFonts w:ascii="Calibri" w:hAnsi="Calibri" w:cs="Arial"/>
                <w:bCs/>
                <w:sz w:val="20"/>
                <w:szCs w:val="20"/>
              </w:rPr>
              <w:t>u</w:t>
            </w:r>
            <w:r w:rsidR="003C4DF6" w:rsidRPr="00465F4C">
              <w:rPr>
                <w:rFonts w:ascii="Calibri" w:hAnsi="Calibri" w:cs="Arial"/>
                <w:bCs/>
                <w:sz w:val="20"/>
                <w:szCs w:val="20"/>
              </w:rPr>
              <w:t xml:space="preserve"> u zakázky na projekční práce pro stavby železničních drah ve stupni </w:t>
            </w:r>
            <w:r w:rsidR="00B52E84">
              <w:rPr>
                <w:rFonts w:ascii="Calibri" w:hAnsi="Calibri" w:cs="Arial"/>
                <w:bCs/>
                <w:sz w:val="20"/>
                <w:szCs w:val="20"/>
              </w:rPr>
              <w:t>DSP</w:t>
            </w:r>
            <w:r w:rsidR="003C4DF6"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3C4DF6"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003C4DF6" w:rsidRPr="00465F4C">
              <w:rPr>
                <w:rFonts w:ascii="Calibri" w:hAnsi="Calibri" w:cs="Arial"/>
                <w:bCs/>
                <w:sz w:val="20"/>
                <w:szCs w:val="20"/>
              </w:rPr>
              <w:t xml:space="preserve">nejméně </w:t>
            </w:r>
            <w:r w:rsidR="00CB5C7B">
              <w:rPr>
                <w:rFonts w:ascii="Calibri" w:hAnsi="Calibri" w:cs="Arial"/>
                <w:bCs/>
                <w:sz w:val="20"/>
                <w:szCs w:val="20"/>
              </w:rPr>
              <w:t>40.000.000,-</w:t>
            </w:r>
            <w:r w:rsidR="003C4DF6"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C05BD4" w:rsidRPr="00CB5C7B" w:rsidRDefault="00C05BD4" w:rsidP="000B1EB5">
            <w:pPr>
              <w:rPr>
                <w:rFonts w:ascii="Calibri" w:hAnsi="Calibri" w:cs="Arial"/>
                <w:bCs/>
                <w:sz w:val="20"/>
                <w:szCs w:val="20"/>
              </w:rPr>
            </w:pPr>
            <w:r w:rsidRPr="00CB5C7B">
              <w:rPr>
                <w:rFonts w:ascii="Calibri" w:hAnsi="Calibri" w:cs="Arial"/>
                <w:bCs/>
                <w:sz w:val="20"/>
                <w:szCs w:val="20"/>
              </w:rPr>
              <w:t>5 u každé jednotlivé osoby</w:t>
            </w:r>
          </w:p>
          <w:p w:rsidR="00365B48" w:rsidRPr="00465F4C" w:rsidRDefault="00C05BD4" w:rsidP="000B1EB5">
            <w:pPr>
              <w:rPr>
                <w:rFonts w:ascii="Calibri" w:hAnsi="Calibri" w:cs="Arial"/>
                <w:bCs/>
                <w:sz w:val="20"/>
                <w:szCs w:val="20"/>
              </w:rPr>
            </w:pPr>
            <w:r w:rsidRPr="00CB5C7B">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CB5C7B" w:rsidRDefault="00CD7F11" w:rsidP="00C4550B">
            <w:pPr>
              <w:jc w:val="both"/>
              <w:rPr>
                <w:rFonts w:ascii="Calibri" w:hAnsi="Calibri" w:cs="Arial"/>
                <w:bCs/>
                <w:sz w:val="20"/>
                <w:szCs w:val="20"/>
              </w:rPr>
            </w:pPr>
            <w:r w:rsidRPr="00CB5C7B">
              <w:rPr>
                <w:rFonts w:ascii="Calibri" w:hAnsi="Calibri" w:cs="Arial"/>
                <w:bCs/>
                <w:sz w:val="20"/>
                <w:szCs w:val="20"/>
              </w:rPr>
              <w:t xml:space="preserve">počet osob členů </w:t>
            </w:r>
            <w:r w:rsidR="004E3915" w:rsidRPr="00CB5C7B">
              <w:rPr>
                <w:rFonts w:ascii="Calibri" w:hAnsi="Calibri" w:cs="Arial"/>
                <w:bCs/>
                <w:sz w:val="20"/>
                <w:szCs w:val="20"/>
              </w:rPr>
              <w:t xml:space="preserve">odborného </w:t>
            </w:r>
            <w:r w:rsidRPr="00CB5C7B">
              <w:rPr>
                <w:rFonts w:ascii="Calibri" w:hAnsi="Calibri" w:cs="Arial"/>
                <w:bCs/>
                <w:sz w:val="20"/>
                <w:szCs w:val="20"/>
              </w:rPr>
              <w:t>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BE68F6" w:rsidRDefault="00552A2D" w:rsidP="000B1EB5">
            <w:pPr>
              <w:rPr>
                <w:rFonts w:ascii="Calibri" w:hAnsi="Calibri" w:cs="Arial"/>
                <w:bCs/>
                <w:sz w:val="20"/>
                <w:szCs w:val="20"/>
              </w:rPr>
            </w:pPr>
            <w:r w:rsidRPr="00BE68F6">
              <w:rPr>
                <w:rFonts w:ascii="Calibri" w:hAnsi="Calibri" w:cs="Arial"/>
                <w:bCs/>
                <w:sz w:val="20"/>
                <w:szCs w:val="20"/>
              </w:rPr>
              <w:t xml:space="preserve">1 bod za každou osobu člena </w:t>
            </w:r>
            <w:r w:rsidR="004E3915" w:rsidRPr="00BE68F6">
              <w:rPr>
                <w:rFonts w:ascii="Calibri" w:hAnsi="Calibri" w:cs="Arial"/>
                <w:bCs/>
                <w:sz w:val="20"/>
                <w:szCs w:val="20"/>
              </w:rPr>
              <w:t xml:space="preserve">odborného </w:t>
            </w:r>
            <w:r w:rsidRPr="00BE68F6">
              <w:rPr>
                <w:rFonts w:ascii="Calibri" w:hAnsi="Calibri" w:cs="Arial"/>
                <w:bCs/>
                <w:sz w:val="20"/>
                <w:szCs w:val="20"/>
              </w:rPr>
              <w:t xml:space="preserve">personálu v uvedené </w:t>
            </w:r>
            <w:r w:rsidR="00CD7F11" w:rsidRPr="00BE68F6">
              <w:rPr>
                <w:rFonts w:ascii="Calibri" w:hAnsi="Calibri" w:cs="Arial"/>
                <w:bCs/>
                <w:sz w:val="20"/>
                <w:szCs w:val="20"/>
              </w:rPr>
              <w:t xml:space="preserve">funkci </w:t>
            </w:r>
            <w:r w:rsidRPr="00BE68F6">
              <w:rPr>
                <w:rFonts w:ascii="Calibri" w:hAnsi="Calibri" w:cs="Arial"/>
                <w:bCs/>
                <w:sz w:val="20"/>
                <w:szCs w:val="20"/>
              </w:rPr>
              <w:t>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4C53EB" w:rsidRPr="00BE68F6" w:rsidRDefault="00006DFD" w:rsidP="000B1EB5">
            <w:pPr>
              <w:rPr>
                <w:rFonts w:ascii="Calibri" w:hAnsi="Calibri" w:cs="Arial"/>
                <w:bCs/>
                <w:sz w:val="20"/>
                <w:szCs w:val="20"/>
              </w:rPr>
            </w:pPr>
            <w:r w:rsidRPr="00131170">
              <w:rPr>
                <w:rFonts w:ascii="Calibri" w:hAnsi="Calibri" w:cs="Arial"/>
                <w:bCs/>
                <w:sz w:val="20"/>
                <w:szCs w:val="20"/>
              </w:rPr>
              <w:t>1</w:t>
            </w: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E32AB0" w:rsidRDefault="00365B48" w:rsidP="000B1EB5">
            <w:pPr>
              <w:rPr>
                <w:rFonts w:ascii="Calibri" w:hAnsi="Calibri" w:cs="Arial"/>
                <w:bCs/>
                <w:sz w:val="20"/>
                <w:szCs w:val="20"/>
              </w:rPr>
            </w:pPr>
            <w:r w:rsidRPr="00BE68F6">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E32AB0" w:rsidRDefault="0070720A" w:rsidP="00C4550B">
            <w:pPr>
              <w:jc w:val="both"/>
              <w:rPr>
                <w:rFonts w:ascii="Calibri" w:hAnsi="Calibri" w:cs="Arial"/>
                <w:bCs/>
                <w:sz w:val="20"/>
                <w:szCs w:val="20"/>
              </w:rPr>
            </w:pPr>
            <w:r w:rsidRPr="00E32AB0">
              <w:rPr>
                <w:rFonts w:ascii="Calibri" w:hAnsi="Calibri" w:cs="Arial"/>
                <w:bCs/>
                <w:sz w:val="20"/>
                <w:szCs w:val="20"/>
              </w:rPr>
              <w:t xml:space="preserve">u každé jednotlivé osoby dokládané pro tuto funkci za účelem hodnocení </w:t>
            </w:r>
            <w:r w:rsidR="00894537" w:rsidRPr="00E32AB0">
              <w:rPr>
                <w:rFonts w:ascii="Calibri" w:hAnsi="Calibri" w:cs="Arial"/>
                <w:bCs/>
                <w:sz w:val="20"/>
                <w:szCs w:val="20"/>
              </w:rPr>
              <w:t xml:space="preserve">délka praxe v provádění služeb spočívajících mimo jiné ve výkonu inženýrské činnosti pro </w:t>
            </w:r>
            <w:r w:rsidR="00BB2EEF" w:rsidRPr="00E32AB0">
              <w:rPr>
                <w:rFonts w:ascii="Calibri" w:hAnsi="Calibri" w:cs="Arial"/>
                <w:bCs/>
                <w:sz w:val="20"/>
                <w:szCs w:val="20"/>
              </w:rPr>
              <w:t xml:space="preserve">vydání </w:t>
            </w:r>
            <w:r w:rsidR="00894537" w:rsidRPr="00E32AB0">
              <w:rPr>
                <w:rFonts w:ascii="Calibri" w:hAnsi="Calibri" w:cs="Arial"/>
                <w:bCs/>
                <w:sz w:val="20"/>
                <w:szCs w:val="20"/>
              </w:rPr>
              <w:t>stavební</w:t>
            </w:r>
            <w:r w:rsidR="00BB2EEF" w:rsidRPr="00E32AB0">
              <w:rPr>
                <w:rFonts w:ascii="Calibri" w:hAnsi="Calibri" w:cs="Arial"/>
                <w:bCs/>
                <w:sz w:val="20"/>
                <w:szCs w:val="20"/>
              </w:rPr>
              <w:t>ho</w:t>
            </w:r>
            <w:r w:rsidR="00894537" w:rsidRPr="00E32AB0">
              <w:rPr>
                <w:rFonts w:ascii="Calibri" w:hAnsi="Calibri" w:cs="Arial"/>
                <w:bCs/>
                <w:sz w:val="20"/>
                <w:szCs w:val="20"/>
              </w:rPr>
              <w:t xml:space="preserve"> povolení </w:t>
            </w:r>
            <w:r w:rsidR="00BB2EEF" w:rsidRPr="00E32AB0">
              <w:rPr>
                <w:rFonts w:ascii="Calibri" w:hAnsi="Calibri" w:cs="Calibri"/>
                <w:sz w:val="20"/>
                <w:szCs w:val="20"/>
              </w:rPr>
              <w:t>nebo společného povolení</w:t>
            </w:r>
            <w:r w:rsidR="00BB2EEF" w:rsidRPr="00E32AB0">
              <w:rPr>
                <w:rFonts w:ascii="Calibri" w:hAnsi="Calibri" w:cs="Arial"/>
                <w:bCs/>
                <w:sz w:val="20"/>
                <w:szCs w:val="20"/>
              </w:rPr>
              <w:t xml:space="preserve"> </w:t>
            </w:r>
            <w:r w:rsidR="00894537" w:rsidRPr="00E32AB0">
              <w:rPr>
                <w:rFonts w:ascii="Calibri" w:hAnsi="Calibri" w:cs="Arial"/>
                <w:bCs/>
                <w:sz w:val="20"/>
                <w:szCs w:val="20"/>
              </w:rPr>
              <w:t>včetně majetkoprávní přípravy staveb</w:t>
            </w:r>
            <w:r w:rsidR="0046773D" w:rsidRPr="00E32AB0">
              <w:rPr>
                <w:rFonts w:ascii="Calibri" w:hAnsi="Calibri" w:cs="Arial"/>
                <w:bCs/>
                <w:sz w:val="20"/>
                <w:szCs w:val="20"/>
              </w:rPr>
              <w:t>, 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465F4C" w:rsidRDefault="0070720A" w:rsidP="00894582">
            <w:pPr>
              <w:rPr>
                <w:rFonts w:ascii="Calibri" w:hAnsi="Calibri" w:cs="Arial"/>
                <w:bCs/>
                <w:sz w:val="20"/>
                <w:szCs w:val="20"/>
              </w:rPr>
            </w:pPr>
            <w:r w:rsidRPr="0070720A">
              <w:rPr>
                <w:rFonts w:ascii="Calibri" w:hAnsi="Calibri" w:cs="Arial"/>
                <w:bCs/>
                <w:sz w:val="20"/>
                <w:szCs w:val="20"/>
              </w:rPr>
              <w:t xml:space="preserve">1 </w:t>
            </w:r>
            <w:r w:rsidRPr="00E32AB0">
              <w:rPr>
                <w:rFonts w:ascii="Calibri" w:hAnsi="Calibri" w:cs="Arial"/>
                <w:bCs/>
                <w:sz w:val="20"/>
                <w:szCs w:val="20"/>
              </w:rPr>
              <w:t>bod u každé jednotlivé osoby</w:t>
            </w:r>
            <w:r w:rsidRPr="008D7D4E">
              <w:rPr>
                <w:rFonts w:ascii="Calibri" w:hAnsi="Calibri" w:cs="Arial"/>
                <w:bCs/>
                <w:sz w:val="20"/>
                <w:szCs w:val="20"/>
              </w:rPr>
              <w:t xml:space="preserve"> </w:t>
            </w:r>
            <w:r w:rsidRPr="0070720A">
              <w:rPr>
                <w:rFonts w:ascii="Calibri" w:hAnsi="Calibri" w:cs="Arial"/>
                <w:bCs/>
                <w:sz w:val="20"/>
                <w:szCs w:val="20"/>
              </w:rPr>
              <w:t>za každý</w:t>
            </w:r>
            <w:r w:rsidR="00894582">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70720A" w:rsidRPr="00E32AB0" w:rsidRDefault="0070720A" w:rsidP="000B1EB5">
            <w:pPr>
              <w:rPr>
                <w:rFonts w:ascii="Calibri" w:hAnsi="Calibri" w:cs="Arial"/>
                <w:bCs/>
                <w:sz w:val="20"/>
                <w:szCs w:val="20"/>
              </w:rPr>
            </w:pPr>
            <w:r w:rsidRPr="0070720A">
              <w:rPr>
                <w:rFonts w:ascii="Calibri" w:hAnsi="Calibri" w:cs="Arial"/>
                <w:bCs/>
                <w:sz w:val="20"/>
                <w:szCs w:val="20"/>
              </w:rPr>
              <w:t xml:space="preserve">5 </w:t>
            </w:r>
            <w:r w:rsidRPr="00E32AB0">
              <w:rPr>
                <w:rFonts w:ascii="Calibri" w:hAnsi="Calibri" w:cs="Arial"/>
                <w:bCs/>
                <w:sz w:val="20"/>
                <w:szCs w:val="20"/>
              </w:rPr>
              <w:t>u každé jednotlivé osoby</w:t>
            </w:r>
          </w:p>
          <w:p w:rsidR="00365B48" w:rsidRPr="00465F4C" w:rsidRDefault="0070720A" w:rsidP="000B1EB5">
            <w:pPr>
              <w:rPr>
                <w:rFonts w:ascii="Calibri" w:hAnsi="Calibri" w:cs="Arial"/>
                <w:bCs/>
                <w:sz w:val="20"/>
                <w:szCs w:val="20"/>
              </w:rPr>
            </w:pPr>
            <w:r w:rsidRPr="00E32AB0">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5445B5" w:rsidP="00E32AB0">
            <w:pPr>
              <w:jc w:val="both"/>
              <w:rPr>
                <w:rFonts w:ascii="Calibri" w:hAnsi="Calibri" w:cs="Arial"/>
                <w:bCs/>
                <w:sz w:val="20"/>
                <w:szCs w:val="20"/>
              </w:rPr>
            </w:pPr>
            <w:r w:rsidRPr="00E32AB0">
              <w:rPr>
                <w:rFonts w:ascii="Calibri" w:hAnsi="Calibri" w:cs="Arial"/>
                <w:bCs/>
                <w:sz w:val="20"/>
                <w:szCs w:val="20"/>
              </w:rPr>
              <w:t>u každé jednotlivé osoby dokládané pro tuto funkci za účelem hodnocení</w:t>
            </w:r>
            <w:r w:rsidRPr="005445B5">
              <w:rPr>
                <w:rFonts w:ascii="Calibri" w:hAnsi="Calibri" w:cs="Arial"/>
                <w:bCs/>
                <w:sz w:val="20"/>
                <w:szCs w:val="20"/>
              </w:rPr>
              <w:t xml:space="preserve"> </w:t>
            </w:r>
            <w:r w:rsidR="003C4DF6"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934AC9">
              <w:rPr>
                <w:rFonts w:ascii="Calibri" w:hAnsi="Calibri" w:cs="Arial"/>
                <w:bCs/>
                <w:sz w:val="20"/>
                <w:szCs w:val="20"/>
              </w:rPr>
              <w:t>DSP</w:t>
            </w:r>
            <w:r w:rsidR="003C4DF6"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3C4DF6"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003C4DF6" w:rsidRPr="00465F4C">
              <w:rPr>
                <w:rFonts w:ascii="Calibri" w:hAnsi="Calibri" w:cs="Arial"/>
                <w:bCs/>
                <w:sz w:val="20"/>
                <w:szCs w:val="20"/>
              </w:rPr>
              <w:t xml:space="preserve">nejméně </w:t>
            </w:r>
            <w:r w:rsidR="00E32AB0">
              <w:rPr>
                <w:rFonts w:ascii="Calibri" w:hAnsi="Calibri" w:cs="Arial"/>
                <w:bCs/>
                <w:sz w:val="20"/>
                <w:szCs w:val="20"/>
              </w:rPr>
              <w:t>40.000.000,-</w:t>
            </w:r>
            <w:r w:rsidR="003C4DF6" w:rsidRPr="00465F4C">
              <w:rPr>
                <w:rFonts w:ascii="Calibri" w:hAnsi="Calibri" w:cs="Arial"/>
                <w:bCs/>
                <w:sz w:val="20"/>
                <w:szCs w:val="20"/>
              </w:rPr>
              <w:t xml:space="preserve"> </w:t>
            </w:r>
            <w:r w:rsidR="00E32AB0">
              <w:rPr>
                <w:rFonts w:ascii="Calibri" w:hAnsi="Calibri" w:cs="Arial"/>
                <w:bCs/>
                <w:sz w:val="20"/>
                <w:szCs w:val="20"/>
              </w:rPr>
              <w:t xml:space="preserve"> </w:t>
            </w:r>
            <w:r w:rsidR="003C4DF6"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C05BD4" w:rsidRPr="00E32AB0" w:rsidRDefault="00C05BD4" w:rsidP="000B1EB5">
            <w:pPr>
              <w:rPr>
                <w:rFonts w:ascii="Calibri" w:hAnsi="Calibri" w:cs="Arial"/>
                <w:bCs/>
                <w:sz w:val="20"/>
                <w:szCs w:val="20"/>
              </w:rPr>
            </w:pPr>
            <w:r w:rsidRPr="00C05BD4">
              <w:rPr>
                <w:rFonts w:ascii="Calibri" w:hAnsi="Calibri" w:cs="Arial"/>
                <w:bCs/>
                <w:sz w:val="20"/>
                <w:szCs w:val="20"/>
              </w:rPr>
              <w:t xml:space="preserve">5 </w:t>
            </w:r>
            <w:r w:rsidRPr="00E32AB0">
              <w:rPr>
                <w:rFonts w:ascii="Calibri" w:hAnsi="Calibri" w:cs="Arial"/>
                <w:bCs/>
                <w:sz w:val="20"/>
                <w:szCs w:val="20"/>
              </w:rPr>
              <w:t>u každé jednotlivé osoby</w:t>
            </w:r>
          </w:p>
          <w:p w:rsidR="00365B48" w:rsidRPr="00465F4C" w:rsidRDefault="00C05BD4" w:rsidP="000B1EB5">
            <w:pPr>
              <w:rPr>
                <w:rFonts w:ascii="Calibri" w:hAnsi="Calibri" w:cs="Arial"/>
                <w:bCs/>
                <w:sz w:val="20"/>
                <w:szCs w:val="20"/>
              </w:rPr>
            </w:pPr>
            <w:r w:rsidRPr="00E32AB0">
              <w:rPr>
                <w:rFonts w:ascii="Calibri" w:hAnsi="Calibri" w:cs="Arial"/>
                <w:bCs/>
                <w:sz w:val="20"/>
                <w:szCs w:val="20"/>
              </w:rPr>
              <w:t>10 celkem pro tuto funkci</w:t>
            </w:r>
          </w:p>
        </w:tc>
      </w:tr>
      <w:tr w:rsidR="00365B48"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CD7F11" w:rsidP="00C4550B">
            <w:pPr>
              <w:jc w:val="both"/>
              <w:rPr>
                <w:rFonts w:ascii="Calibri" w:hAnsi="Calibri" w:cs="Arial"/>
                <w:bCs/>
                <w:sz w:val="20"/>
                <w:szCs w:val="20"/>
              </w:rPr>
            </w:pPr>
            <w:r w:rsidRPr="00E32AB0">
              <w:rPr>
                <w:rFonts w:ascii="Calibri" w:hAnsi="Calibri" w:cs="Arial"/>
                <w:bCs/>
                <w:sz w:val="20"/>
                <w:szCs w:val="20"/>
              </w:rPr>
              <w:t xml:space="preserve">počet osob členů </w:t>
            </w:r>
            <w:r w:rsidR="004E3915" w:rsidRPr="00E32AB0">
              <w:rPr>
                <w:rFonts w:ascii="Calibri" w:hAnsi="Calibri" w:cs="Arial"/>
                <w:bCs/>
                <w:sz w:val="20"/>
                <w:szCs w:val="20"/>
              </w:rPr>
              <w:t xml:space="preserve">odborného </w:t>
            </w:r>
            <w:r w:rsidRPr="00E32AB0">
              <w:rPr>
                <w:rFonts w:ascii="Calibri" w:hAnsi="Calibri" w:cs="Arial"/>
                <w:bCs/>
                <w:sz w:val="20"/>
                <w:szCs w:val="20"/>
              </w:rPr>
              <w:t>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131170" w:rsidRDefault="00552A2D" w:rsidP="000B1EB5">
            <w:pPr>
              <w:rPr>
                <w:rFonts w:ascii="Calibri" w:hAnsi="Calibri" w:cs="Arial"/>
                <w:bCs/>
                <w:sz w:val="20"/>
                <w:szCs w:val="20"/>
                <w:highlight w:val="green"/>
              </w:rPr>
            </w:pPr>
            <w:r w:rsidRPr="00131170">
              <w:rPr>
                <w:rFonts w:ascii="Calibri" w:hAnsi="Calibri" w:cs="Arial"/>
                <w:bCs/>
                <w:sz w:val="20"/>
                <w:szCs w:val="20"/>
              </w:rPr>
              <w:t xml:space="preserve">1 bod za každou osobu člena </w:t>
            </w:r>
            <w:r w:rsidR="004E3915" w:rsidRPr="00131170">
              <w:rPr>
                <w:rFonts w:ascii="Calibri" w:hAnsi="Calibri" w:cs="Arial"/>
                <w:bCs/>
                <w:sz w:val="20"/>
                <w:szCs w:val="20"/>
              </w:rPr>
              <w:t xml:space="preserve">odborného </w:t>
            </w:r>
            <w:r w:rsidRPr="00131170">
              <w:rPr>
                <w:rFonts w:ascii="Calibri" w:hAnsi="Calibri" w:cs="Arial"/>
                <w:bCs/>
                <w:sz w:val="20"/>
                <w:szCs w:val="20"/>
              </w:rPr>
              <w:t xml:space="preserve">personálu v uvedené </w:t>
            </w:r>
            <w:r w:rsidR="00CD7F11" w:rsidRPr="00131170">
              <w:rPr>
                <w:rFonts w:ascii="Calibri" w:hAnsi="Calibri" w:cs="Arial"/>
                <w:bCs/>
                <w:sz w:val="20"/>
                <w:szCs w:val="20"/>
              </w:rPr>
              <w:t xml:space="preserve">funkci </w:t>
            </w:r>
            <w:r w:rsidRPr="00131170">
              <w:rPr>
                <w:rFonts w:ascii="Calibri" w:hAnsi="Calibri" w:cs="Arial"/>
                <w:bCs/>
                <w:sz w:val="20"/>
                <w:szCs w:val="20"/>
              </w:rPr>
              <w:t>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4C53EB" w:rsidRPr="00131170" w:rsidRDefault="00006DFD" w:rsidP="000B1EB5">
            <w:pPr>
              <w:rPr>
                <w:rFonts w:ascii="Calibri" w:hAnsi="Calibri" w:cs="Arial"/>
                <w:bCs/>
                <w:sz w:val="20"/>
                <w:szCs w:val="20"/>
                <w:highlight w:val="green"/>
              </w:rPr>
            </w:pPr>
            <w:r w:rsidRPr="00131170">
              <w:rPr>
                <w:rFonts w:ascii="Calibri" w:hAnsi="Calibri" w:cs="Arial"/>
                <w:bCs/>
                <w:sz w:val="20"/>
                <w:szCs w:val="20"/>
              </w:rPr>
              <w:t>1</w:t>
            </w: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lastRenderedPageBreak/>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w:t>
      </w:r>
      <w:r w:rsidR="00473982">
        <w:rPr>
          <w:rFonts w:ascii="Calibri" w:hAnsi="Calibri" w:cs="Calibri"/>
          <w:sz w:val="20"/>
          <w:szCs w:val="20"/>
        </w:rPr>
        <w:lastRenderedPageBreak/>
        <w:t xml:space="preserve">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20387404"/>
      <w:r w:rsidRPr="00CF6468">
        <w:rPr>
          <w:rFonts w:ascii="Calibri" w:hAnsi="Calibri" w:cs="Calibri"/>
          <w:kern w:val="28"/>
          <w:sz w:val="24"/>
          <w:szCs w:val="24"/>
          <w:lang w:val="cs-CZ"/>
        </w:rPr>
        <w:t>ZRUŠENÍ ZADÁVACÍHO ŘÍZENÍ</w:t>
      </w:r>
      <w:bookmarkEnd w:id="41"/>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lastRenderedPageBreak/>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20387405"/>
      <w:r w:rsidRPr="00CF6468">
        <w:rPr>
          <w:rFonts w:ascii="Calibri" w:hAnsi="Calibri" w:cs="Calibri"/>
          <w:kern w:val="28"/>
          <w:sz w:val="24"/>
          <w:szCs w:val="24"/>
          <w:lang w:val="cs-CZ"/>
        </w:rPr>
        <w:t>UZAVŘENÍ SMLOUVY</w:t>
      </w:r>
      <w:bookmarkEnd w:id="42"/>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0741C3">
        <w:rPr>
          <w:rFonts w:ascii="Calibri" w:hAnsi="Calibri" w:cs="Calibri"/>
          <w:sz w:val="20"/>
          <w:szCs w:val="20"/>
        </w:rPr>
        <w:t>prostřednictvím elektronického nástroje E-ZAK</w:t>
      </w:r>
      <w:r w:rsidR="000741C3" w:rsidRPr="00BC7E55">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0963DF">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v elektronické podobě</w:t>
      </w:r>
      <w:r w:rsidR="000963DF" w:rsidRPr="000963DF">
        <w:t xml:space="preserve"> </w:t>
      </w:r>
      <w:r w:rsidR="000963DF" w:rsidRPr="000963DF">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v elektronické podobě</w:t>
      </w:r>
      <w:r w:rsidR="000963DF">
        <w:rPr>
          <w:rFonts w:ascii="Calibri" w:hAnsi="Calibri" w:cs="Calibri"/>
          <w:sz w:val="20"/>
          <w:szCs w:val="20"/>
        </w:rPr>
        <w:t xml:space="preserve"> ve formátu umožňujícím editaci</w:t>
      </w:r>
      <w:r>
        <w:rPr>
          <w:rFonts w:ascii="Calibri" w:hAnsi="Calibri" w:cs="Calibri"/>
          <w:sz w:val="20"/>
          <w:szCs w:val="20"/>
        </w:rPr>
        <w:t>;</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7D53CA" w:rsidRDefault="007D53CA" w:rsidP="007D53CA">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7D53CA" w:rsidRPr="00541799" w:rsidRDefault="007D53CA" w:rsidP="007D53CA">
      <w:pPr>
        <w:numPr>
          <w:ilvl w:val="0"/>
          <w:numId w:val="12"/>
        </w:numPr>
        <w:spacing w:before="120"/>
        <w:jc w:val="both"/>
        <w:rPr>
          <w:rFonts w:ascii="Calibri" w:hAnsi="Calibri" w:cs="Calibri"/>
          <w:sz w:val="20"/>
          <w:szCs w:val="20"/>
        </w:rPr>
      </w:pPr>
      <w:r>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Pr>
          <w:rFonts w:ascii="Calibri" w:hAnsi="Calibri" w:cs="Calibri"/>
          <w:sz w:val="20"/>
          <w:szCs w:val="20"/>
        </w:rPr>
        <w:t>této</w:t>
      </w:r>
      <w:proofErr w:type="gramEnd"/>
      <w:r>
        <w:rPr>
          <w:rFonts w:ascii="Calibri" w:hAnsi="Calibri" w:cs="Calibri"/>
          <w:sz w:val="20"/>
          <w:szCs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w:t>
      </w:r>
      <w:r>
        <w:rPr>
          <w:rFonts w:ascii="Calibri" w:hAnsi="Calibri" w:cs="Calibri"/>
          <w:sz w:val="20"/>
          <w:szCs w:val="20"/>
        </w:rPr>
        <w:lastRenderedPageBreak/>
        <w:t xml:space="preserve">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20387406"/>
      <w:r>
        <w:rPr>
          <w:rFonts w:ascii="Calibri" w:hAnsi="Calibri" w:cs="Calibri"/>
          <w:kern w:val="28"/>
          <w:sz w:val="24"/>
          <w:szCs w:val="24"/>
          <w:lang w:val="cs-CZ"/>
        </w:rPr>
        <w:t>OCHRANA INFORMACÍ</w:t>
      </w:r>
      <w:bookmarkEnd w:id="43"/>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520387407"/>
      <w:r w:rsidRPr="00CF6468">
        <w:rPr>
          <w:rFonts w:ascii="Calibri" w:hAnsi="Calibri" w:cs="Calibri"/>
          <w:kern w:val="28"/>
          <w:sz w:val="24"/>
          <w:szCs w:val="24"/>
          <w:lang w:val="cs-CZ"/>
        </w:rPr>
        <w:t>PŘÍLOHY TĚCHTO POKYNŮ</w:t>
      </w:r>
      <w:bookmarkEnd w:id="44"/>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p w:rsidR="00F249E1" w:rsidRPr="00443927" w:rsidRDefault="00F249E1" w:rsidP="00DD4C21">
            <w:pPr>
              <w:jc w:val="center"/>
              <w:rPr>
                <w:rFonts w:ascii="Calibri" w:hAnsi="Calibri" w:cs="Calibri"/>
                <w:b/>
                <w:bCs/>
                <w:sz w:val="20"/>
                <w:szCs w:val="20"/>
              </w:rPr>
            </w:pPr>
            <w:r w:rsidRPr="00443927">
              <w:rPr>
                <w:rFonts w:ascii="Calibri" w:hAnsi="Calibri" w:cs="Calibri"/>
                <w:b/>
                <w:bCs/>
                <w:sz w:val="20"/>
                <w:szCs w:val="20"/>
              </w:rPr>
              <w:t>Ing. Mojmír Nejezchleb</w:t>
            </w:r>
          </w:p>
        </w:tc>
      </w:tr>
      <w:tr w:rsidR="00F249E1" w:rsidRPr="007F3290" w:rsidTr="00707A34">
        <w:tc>
          <w:tcPr>
            <w:tcW w:w="9288" w:type="dxa"/>
            <w:gridSpan w:val="4"/>
          </w:tcPr>
          <w:p w:rsidR="00F249E1" w:rsidRPr="00443927" w:rsidRDefault="00F249E1" w:rsidP="009C455B">
            <w:pPr>
              <w:jc w:val="center"/>
              <w:rPr>
                <w:rFonts w:ascii="Calibri" w:hAnsi="Calibri" w:cs="Calibri"/>
                <w:b/>
                <w:bCs/>
                <w:sz w:val="20"/>
                <w:szCs w:val="20"/>
              </w:rPr>
            </w:pPr>
            <w:r w:rsidRPr="00443927">
              <w:rPr>
                <w:rFonts w:ascii="Calibri" w:hAnsi="Calibri" w:cs="Calibri"/>
                <w:b/>
                <w:bCs/>
                <w:sz w:val="20"/>
                <w:szCs w:val="20"/>
              </w:rPr>
              <w:t xml:space="preserve">náměstek </w:t>
            </w:r>
            <w:r w:rsidR="00F946F3" w:rsidRPr="00443927">
              <w:rPr>
                <w:rFonts w:ascii="Calibri" w:hAnsi="Calibri" w:cs="Calibri"/>
                <w:b/>
                <w:bCs/>
                <w:sz w:val="20"/>
                <w:szCs w:val="20"/>
              </w:rPr>
              <w:t>generálního ředitele</w:t>
            </w:r>
            <w:r w:rsidRPr="00443927">
              <w:rPr>
                <w:rFonts w:ascii="Calibri" w:hAnsi="Calibri" w:cs="Calibri"/>
                <w:b/>
                <w:bCs/>
                <w:sz w:val="20"/>
                <w:szCs w:val="20"/>
              </w:rPr>
              <w:t xml:space="preserve"> pro modernizaci dráhy</w:t>
            </w:r>
          </w:p>
          <w:p w:rsidR="00F946F3" w:rsidRPr="00443927" w:rsidRDefault="00F946F3" w:rsidP="00F946F3">
            <w:pPr>
              <w:jc w:val="center"/>
              <w:rPr>
                <w:rFonts w:ascii="Calibri" w:hAnsi="Calibri" w:cs="Calibri"/>
                <w:b/>
                <w:bCs/>
                <w:sz w:val="20"/>
                <w:szCs w:val="20"/>
              </w:rPr>
            </w:pPr>
            <w:r w:rsidRPr="00443927">
              <w:rPr>
                <w:rFonts w:ascii="Calibri" w:hAnsi="Calibri" w:cs="Calibri"/>
                <w:b/>
                <w:bCs/>
                <w:sz w:val="20"/>
                <w:szCs w:val="20"/>
              </w:rPr>
              <w:t>Správa železniční dopravní cesty,</w:t>
            </w:r>
          </w:p>
          <w:p w:rsidR="00F249E1" w:rsidRPr="00443927" w:rsidRDefault="00F946F3" w:rsidP="00F946F3">
            <w:pPr>
              <w:jc w:val="center"/>
              <w:rPr>
                <w:rFonts w:ascii="Calibri" w:hAnsi="Calibri" w:cs="Calibri"/>
                <w:b/>
                <w:bCs/>
                <w:sz w:val="20"/>
                <w:szCs w:val="20"/>
              </w:rPr>
            </w:pPr>
            <w:r w:rsidRPr="00443927">
              <w:rPr>
                <w:rFonts w:ascii="Calibri" w:hAnsi="Calibri" w:cs="Calibri"/>
                <w:b/>
                <w:bCs/>
                <w:sz w:val="20"/>
                <w:szCs w:val="20"/>
              </w:rPr>
              <w:t>státní organizace</w:t>
            </w:r>
          </w:p>
        </w:tc>
      </w:tr>
    </w:tbl>
    <w:p w:rsidR="001D751D" w:rsidRDefault="001D751D">
      <w:pP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E32AB0" w:rsidRPr="00E32AB0">
        <w:rPr>
          <w:rFonts w:ascii="Calibri" w:hAnsi="Calibri" w:cs="Calibri"/>
          <w:b/>
          <w:sz w:val="20"/>
          <w:szCs w:val="20"/>
        </w:rPr>
        <w:t xml:space="preserve">„Zvýšení kapacity trati Týniště </w:t>
      </w:r>
      <w:proofErr w:type="spellStart"/>
      <w:proofErr w:type="gramStart"/>
      <w:r w:rsidR="00E32AB0" w:rsidRPr="00E32AB0">
        <w:rPr>
          <w:rFonts w:ascii="Calibri" w:hAnsi="Calibri" w:cs="Calibri"/>
          <w:b/>
          <w:sz w:val="20"/>
          <w:szCs w:val="20"/>
        </w:rPr>
        <w:t>n.O</w:t>
      </w:r>
      <w:proofErr w:type="spellEnd"/>
      <w:r w:rsidR="00E32AB0" w:rsidRPr="00E32AB0">
        <w:rPr>
          <w:rFonts w:ascii="Calibri" w:hAnsi="Calibri" w:cs="Calibri"/>
          <w:b/>
          <w:sz w:val="20"/>
          <w:szCs w:val="20"/>
        </w:rPr>
        <w:t>.</w:t>
      </w:r>
      <w:proofErr w:type="gramEnd"/>
      <w:r w:rsidR="00E32AB0" w:rsidRPr="00E32AB0">
        <w:rPr>
          <w:rFonts w:ascii="Calibri" w:hAnsi="Calibri" w:cs="Calibri"/>
          <w:b/>
          <w:sz w:val="20"/>
          <w:szCs w:val="20"/>
        </w:rPr>
        <w:t>-Častolovice-Solnice, 4.část“</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D8361E">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D8361E">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D8361E">
              <w:rPr>
                <w:rFonts w:ascii="Calibri" w:hAnsi="Calibri" w:cs="Calibri"/>
              </w:rPr>
              <w:t xml:space="preserve">významné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D8361E">
              <w:rPr>
                <w:rFonts w:ascii="Calibri" w:hAnsi="Calibri" w:cs="Calibri"/>
              </w:rPr>
              <w:t xml:space="preserve">významné </w:t>
            </w:r>
            <w:r w:rsidR="002F2121">
              <w:rPr>
                <w:rFonts w:ascii="Calibri" w:hAnsi="Calibri" w:cs="Calibri"/>
              </w:rPr>
              <w:t>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Pr>
                <w:rFonts w:ascii="Calibri" w:hAnsi="Calibri" w:cs="Calibri"/>
              </w:rPr>
              <w:t xml:space="preserve">Cena </w:t>
            </w:r>
            <w:r w:rsidR="00D8361E">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E32AB0">
              <w:rPr>
                <w:rFonts w:ascii="Calibri" w:hAnsi="Calibri" w:cs="Calibri"/>
              </w:rPr>
              <w:t>poslední</w:t>
            </w:r>
            <w:r w:rsidR="007D0949" w:rsidRPr="00E32AB0">
              <w:rPr>
                <w:rFonts w:ascii="Calibri" w:hAnsi="Calibri" w:cs="Calibri"/>
              </w:rPr>
              <w:t>ch</w:t>
            </w:r>
            <w:r w:rsidR="00DA102A" w:rsidRPr="00E32AB0">
              <w:rPr>
                <w:rFonts w:ascii="Calibri" w:hAnsi="Calibri" w:cs="Calibri"/>
              </w:rPr>
              <w:t xml:space="preserve"> </w:t>
            </w:r>
            <w:r w:rsidR="00DE3411" w:rsidRPr="00E32AB0">
              <w:rPr>
                <w:rFonts w:ascii="Calibri" w:hAnsi="Calibri" w:cs="Calibri"/>
              </w:rPr>
              <w:t>8</w:t>
            </w:r>
            <w:r w:rsidR="00B17535">
              <w:rPr>
                <w:rFonts w:ascii="Calibri" w:hAnsi="Calibri" w:cs="Calibri"/>
              </w:rPr>
              <w:t xml:space="preserve"> </w:t>
            </w:r>
            <w:r w:rsidR="007D0949">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D8361E" w:rsidRPr="00D8361E">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 xml:space="preserve">zákona č. 134/2016 Sb., o zadávání veřejných </w:t>
      </w:r>
      <w:r w:rsidR="00CA70F3" w:rsidRPr="00CA70F3">
        <w:rPr>
          <w:rFonts w:ascii="Calibri" w:hAnsi="Calibri" w:cs="Calibri"/>
          <w:i/>
          <w:sz w:val="20"/>
          <w:szCs w:val="20"/>
        </w:rPr>
        <w:lastRenderedPageBreak/>
        <w:t>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780747" w:rsidRPr="003A44C1">
        <w:rPr>
          <w:rFonts w:ascii="Calibri" w:hAnsi="Calibri" w:cs="Calibri"/>
          <w:b/>
          <w:sz w:val="20"/>
          <w:szCs w:val="20"/>
        </w:rPr>
        <w:t xml:space="preserve">a specialisty na hodnocení ekonomické efektivnosti </w:t>
      </w:r>
      <w:r w:rsidR="00810030" w:rsidRPr="003A44C1">
        <w:rPr>
          <w:rFonts w:ascii="Calibri" w:hAnsi="Calibri" w:cs="Calibri"/>
          <w:b/>
          <w:sz w:val="20"/>
          <w:szCs w:val="20"/>
        </w:rPr>
        <w:t>za účelem prokázání kvalifikace</w:t>
      </w:r>
      <w:r w:rsidR="00A20C44" w:rsidRPr="003A44C1">
        <w:rPr>
          <w:rFonts w:ascii="Calibri" w:hAnsi="Calibri" w:cs="Calibri"/>
          <w:b/>
          <w:sz w:val="20"/>
          <w:szCs w:val="20"/>
        </w:rPr>
        <w:t xml:space="preserve"> </w:t>
      </w:r>
      <w:r w:rsidR="00A20C44" w:rsidRPr="003A44C1">
        <w:rPr>
          <w:rFonts w:ascii="Calibri" w:hAnsi="Calibri" w:cs="Calibri"/>
          <w:sz w:val="20"/>
          <w:szCs w:val="20"/>
        </w:rPr>
        <w:t>(u ostatní</w:t>
      </w:r>
      <w:r w:rsidR="00A20C44" w:rsidRPr="00A20C44">
        <w:rPr>
          <w:rFonts w:ascii="Calibri" w:hAnsi="Calibri" w:cs="Calibri"/>
          <w:sz w:val="20"/>
          <w:szCs w:val="20"/>
        </w:rPr>
        <w:t>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F00E8"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7F00E8" w:rsidRPr="003A44C1" w:rsidRDefault="007F00E8" w:rsidP="007F00E8">
            <w:pPr>
              <w:jc w:val="both"/>
              <w:rPr>
                <w:rFonts w:ascii="Calibri" w:hAnsi="Calibri" w:cs="Calibri"/>
                <w:sz w:val="20"/>
                <w:szCs w:val="20"/>
              </w:rPr>
            </w:pPr>
            <w:r w:rsidRPr="003A44C1">
              <w:rPr>
                <w:rFonts w:ascii="Calibri" w:hAnsi="Calibri" w:cs="Calibri"/>
                <w:sz w:val="20"/>
                <w:szCs w:val="20"/>
              </w:rPr>
              <w:t>CIN stavby u referenční zakázky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7F00E8" w:rsidRPr="00DE0A69" w:rsidRDefault="007F00E8"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F00E8"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7F00E8" w:rsidRPr="003A44C1" w:rsidRDefault="007F00E8" w:rsidP="007F00E8">
            <w:pPr>
              <w:jc w:val="both"/>
              <w:rPr>
                <w:rFonts w:ascii="Calibri" w:hAnsi="Calibri" w:cs="Calibri"/>
                <w:sz w:val="20"/>
                <w:szCs w:val="20"/>
              </w:rPr>
            </w:pPr>
            <w:r w:rsidRPr="003A44C1">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7F00E8" w:rsidRPr="00DE0A69" w:rsidRDefault="007F00E8"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 xml:space="preserve">nebo je dodavatel k hodnocení </w:t>
      </w:r>
      <w:r w:rsidR="00DE3411" w:rsidRPr="00266F75">
        <w:rPr>
          <w:rFonts w:ascii="Calibri" w:hAnsi="Calibri" w:cs="Calibri"/>
          <w:b/>
          <w:sz w:val="20"/>
          <w:szCs w:val="20"/>
        </w:rPr>
        <w:lastRenderedPageBreak/>
        <w:t>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0741C3" w:rsidRDefault="00810030" w:rsidP="000741C3">
      <w:pPr>
        <w:pStyle w:val="Odstavecseseznamem"/>
        <w:numPr>
          <w:ilvl w:val="0"/>
          <w:numId w:val="35"/>
        </w:numPr>
        <w:rPr>
          <w:rFonts w:ascii="Calibri" w:hAnsi="Calibri" w:cs="Calibri"/>
          <w:sz w:val="20"/>
          <w:szCs w:val="20"/>
        </w:rPr>
      </w:pPr>
      <w:r w:rsidRPr="000741C3">
        <w:rPr>
          <w:rFonts w:ascii="Calibri" w:hAnsi="Calibri" w:cs="Calibri"/>
          <w:b/>
          <w:sz w:val="20"/>
          <w:szCs w:val="20"/>
        </w:rPr>
        <w:t>P</w:t>
      </w:r>
      <w:r w:rsidR="00BC54BD" w:rsidRPr="000741C3">
        <w:rPr>
          <w:rFonts w:ascii="Calibri" w:hAnsi="Calibri" w:cs="Calibri"/>
          <w:b/>
          <w:sz w:val="20"/>
          <w:szCs w:val="20"/>
        </w:rPr>
        <w:t>raxe</w:t>
      </w:r>
      <w:r w:rsidRPr="000741C3">
        <w:rPr>
          <w:rFonts w:ascii="Calibri" w:hAnsi="Calibri" w:cs="Calibri"/>
          <w:b/>
          <w:sz w:val="20"/>
          <w:szCs w:val="20"/>
        </w:rPr>
        <w:t>,</w:t>
      </w:r>
      <w:r w:rsidR="00BC54BD" w:rsidRPr="000741C3">
        <w:rPr>
          <w:rFonts w:ascii="Calibri" w:hAnsi="Calibri" w:cs="Calibri"/>
          <w:sz w:val="20"/>
          <w:szCs w:val="20"/>
        </w:rPr>
        <w:t xml:space="preserve"> </w:t>
      </w:r>
      <w:r w:rsidRPr="000741C3">
        <w:rPr>
          <w:rFonts w:ascii="Calibri" w:hAnsi="Calibri" w:cs="Calibri"/>
          <w:sz w:val="20"/>
          <w:szCs w:val="20"/>
        </w:rPr>
        <w:t>jež j</w:t>
      </w:r>
      <w:r w:rsidR="00B71108" w:rsidRPr="000741C3">
        <w:rPr>
          <w:rFonts w:ascii="Calibri" w:hAnsi="Calibri" w:cs="Calibri"/>
          <w:sz w:val="20"/>
          <w:szCs w:val="20"/>
        </w:rPr>
        <w:t>e</w:t>
      </w:r>
      <w:r w:rsidRPr="000741C3">
        <w:rPr>
          <w:rFonts w:ascii="Calibri" w:hAnsi="Calibri" w:cs="Calibri"/>
          <w:sz w:val="20"/>
          <w:szCs w:val="20"/>
        </w:rPr>
        <w:t xml:space="preserve"> relevantní dle čl. 1</w:t>
      </w:r>
      <w:r w:rsidR="0044567A" w:rsidRPr="000741C3">
        <w:rPr>
          <w:rFonts w:ascii="Calibri" w:hAnsi="Calibri" w:cs="Calibri"/>
          <w:sz w:val="20"/>
          <w:szCs w:val="20"/>
        </w:rPr>
        <w:t>6</w:t>
      </w:r>
      <w:r w:rsidRPr="000741C3">
        <w:rPr>
          <w:rFonts w:ascii="Calibri" w:hAnsi="Calibri" w:cs="Calibri"/>
          <w:sz w:val="20"/>
          <w:szCs w:val="20"/>
        </w:rPr>
        <w:t xml:space="preserve">.3 těchto Pokynů </w:t>
      </w:r>
      <w:r w:rsidRPr="000741C3">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sidRPr="000741C3">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0741C3" w:rsidRDefault="00DA0C50" w:rsidP="000741C3">
      <w:pPr>
        <w:pStyle w:val="Odstavecseseznamem"/>
        <w:numPr>
          <w:ilvl w:val="0"/>
          <w:numId w:val="35"/>
        </w:numPr>
        <w:rPr>
          <w:rFonts w:ascii="Calibri" w:hAnsi="Calibri" w:cs="Calibri"/>
          <w:sz w:val="20"/>
          <w:szCs w:val="20"/>
        </w:rPr>
      </w:pPr>
      <w:r w:rsidRPr="000741C3">
        <w:rPr>
          <w:rFonts w:ascii="Calibri" w:hAnsi="Calibri" w:cs="Calibri"/>
          <w:b/>
          <w:sz w:val="20"/>
          <w:szCs w:val="20"/>
        </w:rPr>
        <w:t>Zkušenosti</w:t>
      </w:r>
      <w:r w:rsidRPr="000741C3">
        <w:rPr>
          <w:rFonts w:ascii="Calibri" w:hAnsi="Calibri" w:cs="Calibri"/>
          <w:sz w:val="20"/>
          <w:szCs w:val="20"/>
        </w:rPr>
        <w:t xml:space="preserve"> </w:t>
      </w:r>
      <w:r w:rsidR="00535446" w:rsidRPr="000741C3">
        <w:rPr>
          <w:rFonts w:ascii="Calibri" w:hAnsi="Calibri" w:cs="Calibri"/>
          <w:sz w:val="20"/>
          <w:szCs w:val="20"/>
        </w:rPr>
        <w:t>s</w:t>
      </w:r>
      <w:r w:rsidR="00810030" w:rsidRPr="000741C3">
        <w:rPr>
          <w:rFonts w:ascii="Calibri" w:hAnsi="Calibri" w:cs="Calibri"/>
          <w:sz w:val="20"/>
          <w:szCs w:val="20"/>
        </w:rPr>
        <w:t> plněním</w:t>
      </w:r>
      <w:r w:rsidR="00535446" w:rsidRPr="000741C3">
        <w:rPr>
          <w:rFonts w:ascii="Calibri" w:hAnsi="Calibri" w:cs="Calibri"/>
          <w:sz w:val="20"/>
          <w:szCs w:val="20"/>
        </w:rPr>
        <w:t xml:space="preserve"> zakáz</w:t>
      </w:r>
      <w:r w:rsidR="00810030" w:rsidRPr="000741C3">
        <w:rPr>
          <w:rFonts w:ascii="Calibri" w:hAnsi="Calibri" w:cs="Calibri"/>
          <w:sz w:val="20"/>
          <w:szCs w:val="20"/>
        </w:rPr>
        <w:t>e</w:t>
      </w:r>
      <w:r w:rsidR="00535446" w:rsidRPr="000741C3">
        <w:rPr>
          <w:rFonts w:ascii="Calibri" w:hAnsi="Calibri" w:cs="Calibri"/>
          <w:sz w:val="20"/>
          <w:szCs w:val="20"/>
        </w:rPr>
        <w:t xml:space="preserve">k, jež jsou </w:t>
      </w:r>
      <w:r w:rsidR="002B048E" w:rsidRPr="000741C3">
        <w:rPr>
          <w:rFonts w:ascii="Calibri" w:hAnsi="Calibri" w:cs="Calibri"/>
          <w:sz w:val="20"/>
          <w:szCs w:val="20"/>
        </w:rPr>
        <w:t>relevantní</w:t>
      </w:r>
      <w:r w:rsidRPr="000741C3">
        <w:rPr>
          <w:rFonts w:ascii="Calibri" w:hAnsi="Calibri" w:cs="Calibri"/>
          <w:sz w:val="20"/>
          <w:szCs w:val="20"/>
        </w:rPr>
        <w:t xml:space="preserve"> </w:t>
      </w:r>
      <w:r w:rsidR="00C16E2C" w:rsidRPr="000741C3">
        <w:rPr>
          <w:rFonts w:ascii="Calibri" w:hAnsi="Calibri" w:cs="Calibri"/>
          <w:sz w:val="20"/>
          <w:szCs w:val="20"/>
        </w:rPr>
        <w:t>dle čl. 1</w:t>
      </w:r>
      <w:r w:rsidR="0044567A" w:rsidRPr="000741C3">
        <w:rPr>
          <w:rFonts w:ascii="Calibri" w:hAnsi="Calibri" w:cs="Calibri"/>
          <w:sz w:val="20"/>
          <w:szCs w:val="20"/>
        </w:rPr>
        <w:t>6</w:t>
      </w:r>
      <w:r w:rsidR="00C16E2C" w:rsidRPr="000741C3">
        <w:rPr>
          <w:rFonts w:ascii="Calibri" w:hAnsi="Calibri" w:cs="Calibri"/>
          <w:sz w:val="20"/>
          <w:szCs w:val="20"/>
        </w:rPr>
        <w:t xml:space="preserve">.3 těchto Pokynů </w:t>
      </w:r>
      <w:r w:rsidR="00C16E2C" w:rsidRPr="000741C3">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sidRPr="000741C3">
        <w:rPr>
          <w:rFonts w:ascii="Calibri" w:hAnsi="Calibri" w:cs="Calibri"/>
          <w:b/>
          <w:sz w:val="20"/>
          <w:szCs w:val="20"/>
        </w:rPr>
        <w:t>:</w:t>
      </w:r>
      <w:r w:rsidR="00C16E2C" w:rsidRPr="000741C3">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D53643" w:rsidRDefault="00D53643" w:rsidP="00D53643">
      <w:pPr>
        <w:jc w:val="both"/>
        <w:rPr>
          <w:rFonts w:ascii="Calibri" w:hAnsi="Calibri" w:cs="Calibri"/>
          <w:b/>
          <w:bCs/>
          <w:i/>
          <w:sz w:val="20"/>
          <w:szCs w:val="20"/>
        </w:rPr>
      </w:pPr>
      <w:r w:rsidRPr="00282072">
        <w:rPr>
          <w:rFonts w:ascii="Calibri" w:hAnsi="Calibri" w:cs="Calibri"/>
          <w:b/>
          <w:bCs/>
          <w:i/>
          <w:sz w:val="20"/>
          <w:szCs w:val="20"/>
        </w:rPr>
        <w:t xml:space="preserve">U </w:t>
      </w:r>
      <w:r w:rsidRPr="005B2ED9">
        <w:rPr>
          <w:rFonts w:ascii="Calibri" w:hAnsi="Calibri" w:cs="Calibri"/>
          <w:b/>
          <w:bCs/>
          <w:i/>
          <w:sz w:val="20"/>
          <w:szCs w:val="20"/>
        </w:rPr>
        <w:t>osob vedoucí týmu a specialistů na železniční svršek a spodek, zabezpečovací zařízení, sdělovací zařízení, trakční vedení a inženýrskou činnost nezapomeňte odečíst roky praxe, které jsou použity za účelem prokázání kvalifikace. U osob specialist</w:t>
      </w:r>
      <w:r w:rsidR="00FF73C6" w:rsidRPr="005B2ED9">
        <w:rPr>
          <w:rFonts w:ascii="Calibri" w:hAnsi="Calibri" w:cs="Calibri"/>
          <w:b/>
          <w:bCs/>
          <w:i/>
          <w:sz w:val="20"/>
          <w:szCs w:val="20"/>
        </w:rPr>
        <w:t>ů</w:t>
      </w:r>
      <w:r w:rsidRPr="005B2ED9">
        <w:rPr>
          <w:rFonts w:ascii="Calibri" w:hAnsi="Calibri" w:cs="Calibri"/>
          <w:b/>
          <w:bCs/>
          <w:i/>
          <w:sz w:val="20"/>
          <w:szCs w:val="20"/>
        </w:rPr>
        <w:t xml:space="preserve"> na mostní a inženýrské konstrukce, geotechniku se</w:t>
      </w:r>
      <w:r w:rsidRPr="00282072">
        <w:rPr>
          <w:rFonts w:ascii="Calibri" w:hAnsi="Calibri" w:cs="Calibri"/>
          <w:b/>
          <w:bCs/>
          <w:i/>
          <w:sz w:val="20"/>
          <w:szCs w:val="20"/>
        </w:rPr>
        <w:t xml:space="preserve"> roky praxe neodčítají, protože u t</w:t>
      </w:r>
      <w:r>
        <w:rPr>
          <w:rFonts w:ascii="Calibri" w:hAnsi="Calibri" w:cs="Calibri"/>
          <w:b/>
          <w:bCs/>
          <w:i/>
          <w:sz w:val="20"/>
          <w:szCs w:val="20"/>
        </w:rPr>
        <w:t>ěchto</w:t>
      </w:r>
      <w:r w:rsidRPr="00282072">
        <w:rPr>
          <w:rFonts w:ascii="Calibri" w:hAnsi="Calibri" w:cs="Calibri"/>
          <w:b/>
          <w:bCs/>
          <w:i/>
          <w:sz w:val="20"/>
          <w:szCs w:val="20"/>
        </w:rPr>
        <w:t xml:space="preserve"> specialist</w:t>
      </w:r>
      <w:r>
        <w:rPr>
          <w:rFonts w:ascii="Calibri" w:hAnsi="Calibri" w:cs="Calibri"/>
          <w:b/>
          <w:bCs/>
          <w:i/>
          <w:sz w:val="20"/>
          <w:szCs w:val="20"/>
        </w:rPr>
        <w:t>ů</w:t>
      </w:r>
      <w:r w:rsidRPr="00282072">
        <w:rPr>
          <w:rFonts w:ascii="Calibri" w:hAnsi="Calibri" w:cs="Calibri"/>
          <w:b/>
          <w:bCs/>
          <w:i/>
          <w:sz w:val="20"/>
          <w:szCs w:val="20"/>
        </w:rPr>
        <w:t xml:space="preserve"> není pro účely prokázání kvalifikace požadována praxe v projektování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D53643" w:rsidRPr="00282072"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p w:rsidR="00D53643" w:rsidRDefault="00D53643" w:rsidP="00D53643">
      <w:pPr>
        <w:ind w:left="2160"/>
        <w:jc w:val="both"/>
        <w:rPr>
          <w:rFonts w:ascii="Calibri" w:hAnsi="Calibri" w:cs="Calibr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3E6E2C">
            <w:pPr>
              <w:rPr>
                <w:rFonts w:ascii="Calibri" w:hAnsi="Calibri" w:cs="Arial"/>
                <w:b/>
                <w:bCs/>
                <w:sz w:val="20"/>
                <w:szCs w:val="20"/>
              </w:rPr>
            </w:pPr>
            <w:r>
              <w:rPr>
                <w:rFonts w:ascii="Calibri" w:hAnsi="Calibri" w:cs="Arial"/>
                <w:b/>
                <w:bCs/>
                <w:sz w:val="20"/>
                <w:szCs w:val="20"/>
              </w:rPr>
              <w:t>(počet let praxe/počet zkušeností/počet osob navíc)</w:t>
            </w:r>
          </w:p>
        </w:tc>
      </w:tr>
      <w:tr w:rsidR="00D53643"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Pr="00DB0FD3" w:rsidRDefault="00D53643" w:rsidP="00504707">
            <w:pPr>
              <w:jc w:val="both"/>
              <w:rPr>
                <w:rFonts w:ascii="Calibri" w:hAnsi="Calibri" w:cs="Arial"/>
                <w:bCs/>
                <w:sz w:val="20"/>
                <w:szCs w:val="20"/>
              </w:rPr>
            </w:pPr>
            <w:r w:rsidRPr="00DB0FD3">
              <w:rPr>
                <w:rFonts w:ascii="Calibri" w:hAnsi="Calibri" w:cs="Arial"/>
                <w:bCs/>
                <w:sz w:val="20"/>
                <w:szCs w:val="20"/>
              </w:rPr>
              <w:t>vedoucí týmu</w:t>
            </w:r>
          </w:p>
          <w:p w:rsidR="00D53643" w:rsidRPr="00DB0FD3" w:rsidRDefault="00D53643" w:rsidP="00504707">
            <w:pPr>
              <w:jc w:val="both"/>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Pr="00DB0FD3" w:rsidRDefault="00D53643" w:rsidP="00BD7473">
            <w:pPr>
              <w:jc w:val="both"/>
              <w:rPr>
                <w:rFonts w:ascii="Calibri" w:hAnsi="Calibri" w:cs="Arial"/>
                <w:bCs/>
                <w:sz w:val="20"/>
                <w:szCs w:val="20"/>
              </w:rPr>
            </w:pPr>
            <w:r w:rsidRPr="00DB0FD3">
              <w:rPr>
                <w:rFonts w:ascii="Calibri" w:hAnsi="Calibri" w:cs="Arial"/>
                <w:bCs/>
                <w:sz w:val="20"/>
                <w:szCs w:val="20"/>
              </w:rPr>
              <w:t xml:space="preserve">délka praxe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r w:rsidRPr="00DB0FD3">
              <w:rPr>
                <w:rFonts w:ascii="Calibri" w:hAnsi="Calibri" w:cs="Calibri"/>
                <w:sz w:val="20"/>
                <w:szCs w:val="20"/>
                <w:lang w:val="en-US"/>
              </w:rPr>
              <w:t xml:space="preserve"> </w:t>
            </w:r>
            <w:r w:rsidRPr="00DB0FD3">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hideMark/>
          </w:tcPr>
          <w:p w:rsidR="00D53643" w:rsidRPr="00DB0FD3" w:rsidRDefault="00D53643" w:rsidP="003A44C1">
            <w:pPr>
              <w:jc w:val="both"/>
              <w:rPr>
                <w:rFonts w:ascii="Calibri" w:hAnsi="Calibri" w:cs="Arial"/>
                <w:bCs/>
                <w:sz w:val="20"/>
                <w:szCs w:val="20"/>
              </w:rPr>
            </w:pPr>
            <w:r w:rsidRPr="00DB0FD3">
              <w:rPr>
                <w:rFonts w:ascii="Calibri" w:hAnsi="Calibri" w:cs="Arial"/>
                <w:bCs/>
                <w:sz w:val="20"/>
                <w:szCs w:val="20"/>
              </w:rPr>
              <w:t xml:space="preserve">zkušenost s plněním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ve funkci vedoucího týmu</w:t>
            </w:r>
            <w:r w:rsidR="00147804">
              <w:rPr>
                <w:rFonts w:ascii="Calibri" w:hAnsi="Calibri" w:cs="Arial"/>
                <w:bCs/>
                <w:sz w:val="20"/>
                <w:szCs w:val="20"/>
              </w:rPr>
              <w:t>,</w:t>
            </w:r>
            <w:r w:rsidR="00147804" w:rsidRPr="00BD7473">
              <w:rPr>
                <w:rFonts w:ascii="Calibri" w:hAnsi="Calibri" w:cs="Calibri"/>
                <w:sz w:val="20"/>
                <w:szCs w:val="20"/>
              </w:rPr>
              <w:t xml:space="preserve"> kter</w:t>
            </w:r>
            <w:r w:rsidR="00147804">
              <w:rPr>
                <w:rFonts w:ascii="Calibri" w:hAnsi="Calibri" w:cs="Calibri"/>
                <w:sz w:val="20"/>
                <w:szCs w:val="20"/>
              </w:rPr>
              <w:t>á</w:t>
            </w:r>
            <w:r w:rsidR="00147804" w:rsidRPr="00BD7473">
              <w:rPr>
                <w:rFonts w:ascii="Calibri" w:hAnsi="Calibri" w:cs="Calibri"/>
                <w:sz w:val="20"/>
                <w:szCs w:val="20"/>
              </w:rPr>
              <w:t xml:space="preserve"> obsahoval</w:t>
            </w:r>
            <w:r w:rsidR="00147804">
              <w:rPr>
                <w:rFonts w:ascii="Calibri" w:hAnsi="Calibri" w:cs="Calibri"/>
                <w:sz w:val="20"/>
                <w:szCs w:val="20"/>
              </w:rPr>
              <w:t>a</w:t>
            </w:r>
            <w:r w:rsidR="00147804" w:rsidRPr="00BD7473">
              <w:rPr>
                <w:rFonts w:ascii="Calibri" w:hAnsi="Calibri" w:cs="Calibri"/>
                <w:sz w:val="20"/>
                <w:szCs w:val="20"/>
              </w:rPr>
              <w:t xml:space="preserve"> alespoň následující činnosti: projektování rekonstrukce nebo novostavbu železniční trati včetně zabezpečovacího zařízení</w:t>
            </w:r>
            <w:r w:rsidR="00147804">
              <w:rPr>
                <w:rFonts w:ascii="Calibri" w:hAnsi="Calibri" w:cs="Calibri"/>
                <w:sz w:val="20"/>
                <w:szCs w:val="20"/>
              </w:rPr>
              <w:t>,</w:t>
            </w:r>
            <w:r w:rsidR="00147804" w:rsidRPr="00465F4C">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3A44C1" w:rsidRPr="00DB0FD3">
              <w:rPr>
                <w:rFonts w:ascii="Calibri" w:hAnsi="Calibri" w:cs="Arial"/>
                <w:bCs/>
                <w:sz w:val="20"/>
                <w:szCs w:val="20"/>
              </w:rPr>
              <w:t>40.000.000,-</w:t>
            </w:r>
            <w:r w:rsidRPr="00DB0FD3">
              <w:rPr>
                <w:rFonts w:ascii="Calibri" w:hAnsi="Calibri" w:cs="Arial"/>
                <w:b/>
                <w:bCs/>
                <w:sz w:val="20"/>
                <w:szCs w:val="20"/>
              </w:rPr>
              <w:t xml:space="preserve"> </w:t>
            </w:r>
            <w:r w:rsidRPr="00DB0FD3">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Pr="00DB0FD3" w:rsidRDefault="00D53643" w:rsidP="00504707">
            <w:pPr>
              <w:rPr>
                <w:rFonts w:ascii="Calibri" w:hAnsi="Calibri" w:cs="Arial"/>
                <w:bCs/>
                <w:sz w:val="20"/>
                <w:szCs w:val="20"/>
              </w:rPr>
            </w:pPr>
            <w:r w:rsidRPr="00DB0FD3">
              <w:rPr>
                <w:rFonts w:ascii="Calibri" w:hAnsi="Calibri" w:cs="Arial"/>
                <w:bCs/>
                <w:sz w:val="20"/>
                <w:szCs w:val="20"/>
              </w:rPr>
              <w:t>specialista na železniční svršek a spodek</w:t>
            </w:r>
          </w:p>
          <w:p w:rsidR="00D53643" w:rsidRPr="00DB0FD3" w:rsidRDefault="00D53643" w:rsidP="00504707">
            <w:pPr>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Calibri"/>
                <w:b/>
                <w:bCs/>
                <w:sz w:val="20"/>
                <w:szCs w:val="20"/>
              </w:rPr>
            </w:pPr>
            <w:r w:rsidRPr="00D64444">
              <w:rPr>
                <w:rFonts w:ascii="Calibri" w:hAnsi="Calibri" w:cs="Calibri"/>
                <w:b/>
                <w:bCs/>
                <w:sz w:val="20"/>
                <w:szCs w:val="20"/>
                <w:highlight w:val="yellow"/>
              </w:rPr>
              <w:t>[JMÉNO DOPLNÍ DODAVATEL]</w:t>
            </w:r>
          </w:p>
          <w:p w:rsidR="00D53643" w:rsidRPr="00DB0FD3" w:rsidRDefault="00D53643" w:rsidP="00504707">
            <w:pPr>
              <w:rPr>
                <w:rFonts w:ascii="Calibri" w:hAnsi="Calibri" w:cs="Calibri"/>
                <w:b/>
                <w:bCs/>
                <w:sz w:val="20"/>
                <w:szCs w:val="20"/>
              </w:rPr>
            </w:pP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u každé jednotlivé osoby dokládané pro tuto funkci za účelem hodnocení délka praxe ve svém oboru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r w:rsidRPr="00DB0FD3">
              <w:rPr>
                <w:rFonts w:ascii="Calibri" w:hAnsi="Calibri" w:cs="Arial"/>
                <w:bCs/>
                <w:sz w:val="20"/>
                <w:szCs w:val="20"/>
              </w:rPr>
              <w:t>,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[DOPLNÍ DODAVATEL]</w:t>
            </w: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u každé jednotlivé osoby dokládané pro tuto funkci za účelem hodnocení zkušenost s výkonem funkce specialisty na železniční svršek a spodek u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3A44C1" w:rsidRPr="00DB0FD3">
              <w:rPr>
                <w:rFonts w:ascii="Calibri" w:hAnsi="Calibri" w:cs="Arial"/>
                <w:bCs/>
                <w:sz w:val="20"/>
                <w:szCs w:val="20"/>
              </w:rPr>
              <w:t>40.000.000,-</w:t>
            </w:r>
            <w:r w:rsidR="003A44C1" w:rsidRPr="00DB0FD3">
              <w:rPr>
                <w:rFonts w:ascii="Calibri" w:hAnsi="Calibri" w:cs="Arial"/>
                <w:b/>
                <w:bCs/>
                <w:sz w:val="20"/>
                <w:szCs w:val="20"/>
              </w:rPr>
              <w:t xml:space="preserve"> </w:t>
            </w:r>
            <w:r w:rsidRPr="00DB0FD3">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[DOPLNÍ DODAVATEL]</w:t>
            </w: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133"/>
        </w:trPr>
        <w:tc>
          <w:tcPr>
            <w:tcW w:w="1701" w:type="dxa"/>
            <w:vMerge/>
            <w:tcBorders>
              <w:top w:val="single" w:sz="4" w:space="0" w:color="auto"/>
              <w:left w:val="single" w:sz="4" w:space="0" w:color="auto"/>
              <w:bottom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504707">
            <w:pPr>
              <w:jc w:val="both"/>
              <w:rPr>
                <w:rFonts w:ascii="Calibri" w:hAnsi="Calibri" w:cs="Arial"/>
                <w:bCs/>
                <w:color w:val="FF0000"/>
                <w:sz w:val="20"/>
                <w:szCs w:val="20"/>
              </w:rPr>
            </w:pPr>
            <w:r w:rsidRPr="00DB0FD3">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53643" w:rsidRPr="00DB0FD3" w:rsidRDefault="00D53643" w:rsidP="005B2ED9">
            <w:pPr>
              <w:rPr>
                <w:rFonts w:ascii="Calibri" w:hAnsi="Calibri" w:cs="Arial"/>
                <w:bCs/>
                <w:sz w:val="20"/>
                <w:szCs w:val="20"/>
              </w:rPr>
            </w:pPr>
            <w:r w:rsidRPr="00D64444">
              <w:rPr>
                <w:rFonts w:ascii="Calibri" w:hAnsi="Calibri" w:cs="Calibri"/>
                <w:b/>
                <w:bCs/>
                <w:sz w:val="20"/>
                <w:szCs w:val="20"/>
                <w:highlight w:val="yellow"/>
              </w:rPr>
              <w:t>[DOPLNÍ DODAVATEL]</w:t>
            </w:r>
            <w:r w:rsidR="000368C8" w:rsidRPr="00DB0FD3">
              <w:rPr>
                <w:rFonts w:ascii="Calibri" w:hAnsi="Calibri" w:cs="Calibri"/>
                <w:b/>
                <w:bCs/>
                <w:sz w:val="20"/>
                <w:szCs w:val="20"/>
              </w:rPr>
              <w:t xml:space="preserve"> </w:t>
            </w:r>
          </w:p>
        </w:tc>
      </w:tr>
      <w:tr w:rsidR="00D53643" w:rsidRPr="00465F4C" w:rsidTr="00504707">
        <w:trPr>
          <w:trHeight w:val="1263"/>
        </w:trPr>
        <w:tc>
          <w:tcPr>
            <w:tcW w:w="1701" w:type="dxa"/>
            <w:vMerge w:val="restart"/>
            <w:tcBorders>
              <w:top w:val="single" w:sz="4" w:space="0" w:color="auto"/>
              <w:left w:val="single" w:sz="4" w:space="0" w:color="auto"/>
              <w:right w:val="single" w:sz="4" w:space="0" w:color="auto"/>
            </w:tcBorders>
            <w:shd w:val="clear" w:color="auto" w:fill="auto"/>
            <w:hideMark/>
          </w:tcPr>
          <w:p w:rsidR="00D53643" w:rsidRPr="00DB0FD3" w:rsidRDefault="00D53643" w:rsidP="00504707">
            <w:pPr>
              <w:rPr>
                <w:rFonts w:ascii="Calibri" w:hAnsi="Calibri" w:cs="Arial"/>
                <w:bCs/>
                <w:sz w:val="20"/>
                <w:szCs w:val="20"/>
              </w:rPr>
            </w:pPr>
            <w:r w:rsidRPr="00DB0FD3">
              <w:rPr>
                <w:rFonts w:ascii="Calibri" w:hAnsi="Calibri" w:cs="Arial"/>
                <w:bCs/>
                <w:sz w:val="20"/>
                <w:szCs w:val="20"/>
              </w:rPr>
              <w:t>specialista na mostní a inženýrské konstrukce</w:t>
            </w:r>
          </w:p>
          <w:p w:rsidR="00D53643" w:rsidRPr="00DB0FD3" w:rsidRDefault="00D53643" w:rsidP="00504707">
            <w:pPr>
              <w:rPr>
                <w:rFonts w:ascii="Calibri" w:hAnsi="Calibri" w:cs="Arial"/>
                <w:bCs/>
                <w:sz w:val="20"/>
                <w:szCs w:val="20"/>
              </w:rPr>
            </w:pPr>
          </w:p>
          <w:p w:rsidR="003A44C1" w:rsidRPr="00D64444" w:rsidRDefault="003A44C1" w:rsidP="003A44C1">
            <w:pPr>
              <w:rPr>
                <w:rFonts w:ascii="Calibri" w:hAnsi="Calibri" w:cs="Calibri"/>
                <w:b/>
                <w:bCs/>
                <w:sz w:val="20"/>
                <w:szCs w:val="20"/>
                <w:highlight w:val="yellow"/>
              </w:rPr>
            </w:pPr>
            <w:r w:rsidRPr="00D64444">
              <w:rPr>
                <w:rFonts w:ascii="Calibri" w:hAnsi="Calibri" w:cs="Calibri"/>
                <w:b/>
                <w:bCs/>
                <w:sz w:val="20"/>
                <w:szCs w:val="20"/>
                <w:highlight w:val="yellow"/>
              </w:rPr>
              <w:t>…………………</w:t>
            </w:r>
          </w:p>
          <w:p w:rsidR="00D53643" w:rsidRPr="00DB0FD3" w:rsidRDefault="003A44C1" w:rsidP="003A44C1">
            <w:pPr>
              <w:rPr>
                <w:rFonts w:ascii="Calibri" w:hAnsi="Calibri" w:cs="Calibri"/>
                <w:b/>
                <w:bCs/>
                <w:sz w:val="20"/>
                <w:szCs w:val="20"/>
              </w:rPr>
            </w:pPr>
            <w:r w:rsidRPr="00D64444">
              <w:rPr>
                <w:rFonts w:ascii="Calibri" w:hAnsi="Calibri" w:cs="Calibri"/>
                <w:b/>
                <w:bCs/>
                <w:sz w:val="20"/>
                <w:szCs w:val="20"/>
                <w:highlight w:val="yellow"/>
              </w:rPr>
              <w:t>[JMÉNO DOPLNÍ DODAVATEL]</w:t>
            </w:r>
          </w:p>
          <w:p w:rsidR="00D53643" w:rsidRPr="00DB0FD3" w:rsidRDefault="00D53643" w:rsidP="00504707">
            <w:pPr>
              <w:rPr>
                <w:rFonts w:ascii="Calibri" w:hAnsi="Calibri" w:cs="Arial"/>
                <w:bCs/>
                <w:sz w:val="20"/>
                <w:szCs w:val="20"/>
              </w:rPr>
            </w:pPr>
          </w:p>
        </w:tc>
        <w:tc>
          <w:tcPr>
            <w:tcW w:w="4678" w:type="dxa"/>
            <w:tcBorders>
              <w:top w:val="single" w:sz="4" w:space="0" w:color="auto"/>
              <w:left w:val="nil"/>
              <w:right w:val="single" w:sz="4" w:space="0" w:color="auto"/>
            </w:tcBorders>
            <w:shd w:val="clear" w:color="auto" w:fill="auto"/>
            <w:hideMark/>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praxe ve svém oboru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tcPr>
          <w:p w:rsidR="00D53643" w:rsidRPr="00DB0FD3" w:rsidRDefault="00D64444" w:rsidP="00504707">
            <w:pPr>
              <w:rPr>
                <w:rFonts w:ascii="Calibri" w:hAnsi="Calibri" w:cs="Arial"/>
                <w:bCs/>
                <w:sz w:val="20"/>
                <w:szCs w:val="20"/>
              </w:rPr>
            </w:pPr>
            <w:ins w:id="45" w:author="Autor" w:date="2019-01-16T10:40:00Z">
              <w:r w:rsidRPr="00D64444">
                <w:rPr>
                  <w:rFonts w:ascii="Calibri" w:hAnsi="Calibri" w:cs="Calibri"/>
                  <w:b/>
                  <w:bCs/>
                  <w:sz w:val="20"/>
                  <w:szCs w:val="20"/>
                  <w:highlight w:val="yellow"/>
                </w:rPr>
                <w:t>[</w:t>
              </w:r>
            </w:ins>
            <w:r w:rsidR="003A44C1" w:rsidRPr="00D64444">
              <w:rPr>
                <w:rFonts w:ascii="Calibri" w:hAnsi="Calibri" w:cs="Calibri"/>
                <w:b/>
                <w:bCs/>
                <w:sz w:val="20"/>
                <w:szCs w:val="20"/>
                <w:highlight w:val="yellow"/>
              </w:rPr>
              <w:t>DOPLNÍ DODAVATEL]</w:t>
            </w:r>
          </w:p>
        </w:tc>
      </w:tr>
      <w:tr w:rsidR="00D53643" w:rsidRPr="00465F4C" w:rsidTr="00504707">
        <w:trPr>
          <w:trHeight w:val="1270"/>
        </w:trPr>
        <w:tc>
          <w:tcPr>
            <w:tcW w:w="1701" w:type="dxa"/>
            <w:vMerge/>
            <w:tcBorders>
              <w:left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zkušenost s výkonem funkce specialisty na mostní a inženýrské konstrukce u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0368C8" w:rsidRPr="00DB0FD3">
              <w:rPr>
                <w:rFonts w:ascii="Calibri" w:hAnsi="Calibri" w:cs="Arial"/>
                <w:bCs/>
                <w:sz w:val="20"/>
                <w:szCs w:val="20"/>
              </w:rPr>
              <w:t>40.000.000,-</w:t>
            </w:r>
            <w:r w:rsidR="000368C8" w:rsidRPr="00DB0FD3">
              <w:rPr>
                <w:rFonts w:ascii="Calibri" w:hAnsi="Calibri" w:cs="Arial"/>
                <w:b/>
                <w:bCs/>
                <w:sz w:val="20"/>
                <w:szCs w:val="20"/>
              </w:rPr>
              <w:t xml:space="preserve"> </w:t>
            </w:r>
            <w:r w:rsidRPr="00DB0FD3">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64444" w:rsidP="00504707">
            <w:pPr>
              <w:rPr>
                <w:rFonts w:ascii="Calibri" w:hAnsi="Calibri" w:cs="Arial"/>
                <w:bCs/>
                <w:sz w:val="20"/>
                <w:szCs w:val="20"/>
              </w:rPr>
            </w:pPr>
            <w:ins w:id="46" w:author="Autor" w:date="2019-01-16T10:40:00Z">
              <w:r w:rsidRPr="00D64444">
                <w:rPr>
                  <w:rFonts w:ascii="Calibri" w:hAnsi="Calibri" w:cs="Calibri"/>
                  <w:b/>
                  <w:bCs/>
                  <w:sz w:val="20"/>
                  <w:szCs w:val="20"/>
                  <w:highlight w:val="yellow"/>
                </w:rPr>
                <w:t>[</w:t>
              </w:r>
            </w:ins>
            <w:r w:rsidR="003A44C1" w:rsidRPr="00D64444">
              <w:rPr>
                <w:rFonts w:ascii="Calibri" w:hAnsi="Calibri" w:cs="Calibri"/>
                <w:b/>
                <w:bCs/>
                <w:sz w:val="20"/>
                <w:szCs w:val="20"/>
                <w:highlight w:val="yellow"/>
              </w:rPr>
              <w:t>DOPLNÍ DODAVATEL]</w:t>
            </w:r>
          </w:p>
        </w:tc>
      </w:tr>
      <w:tr w:rsidR="00D53643" w:rsidRPr="00465F4C" w:rsidTr="00504707">
        <w:trPr>
          <w:trHeight w:val="565"/>
        </w:trPr>
        <w:tc>
          <w:tcPr>
            <w:tcW w:w="1701" w:type="dxa"/>
            <w:vMerge w:val="restart"/>
            <w:tcBorders>
              <w:top w:val="single" w:sz="4" w:space="0" w:color="auto"/>
              <w:left w:val="single" w:sz="4" w:space="0" w:color="auto"/>
              <w:right w:val="single" w:sz="4" w:space="0" w:color="auto"/>
            </w:tcBorders>
          </w:tcPr>
          <w:p w:rsidR="00D53643" w:rsidRPr="00DB0FD3" w:rsidRDefault="00D53643" w:rsidP="00504707">
            <w:pPr>
              <w:rPr>
                <w:rFonts w:ascii="Calibri" w:hAnsi="Calibri" w:cs="Arial"/>
                <w:bCs/>
                <w:sz w:val="20"/>
                <w:szCs w:val="20"/>
              </w:rPr>
            </w:pPr>
            <w:r w:rsidRPr="00DB0FD3">
              <w:rPr>
                <w:rFonts w:ascii="Calibri" w:hAnsi="Calibri" w:cs="Arial"/>
                <w:bCs/>
                <w:sz w:val="20"/>
                <w:szCs w:val="20"/>
              </w:rPr>
              <w:t xml:space="preserve">specialista na zabezpečovací zařízení </w:t>
            </w:r>
          </w:p>
          <w:p w:rsidR="00D53643" w:rsidRPr="00DB0FD3" w:rsidRDefault="00D53643" w:rsidP="00504707">
            <w:pPr>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nil"/>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délka praxe ve svém oboru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r w:rsidRPr="00DB0FD3">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34"/>
        </w:trPr>
        <w:tc>
          <w:tcPr>
            <w:tcW w:w="1701" w:type="dxa"/>
            <w:vMerge/>
            <w:tcBorders>
              <w:left w:val="single" w:sz="4" w:space="0" w:color="auto"/>
              <w:bottom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zkušenost s výkonem funkce specialisty na zabezpečovací zařízení u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0368C8" w:rsidRPr="00DB0FD3">
              <w:rPr>
                <w:rFonts w:ascii="Calibri" w:hAnsi="Calibri" w:cs="Calibri"/>
                <w:sz w:val="20"/>
                <w:szCs w:val="20"/>
              </w:rPr>
              <w:t xml:space="preserve"> </w:t>
            </w:r>
            <w:r w:rsidRPr="00DB0FD3">
              <w:rPr>
                <w:rFonts w:ascii="Calibri" w:hAnsi="Calibri" w:cs="Arial"/>
                <w:bCs/>
                <w:sz w:val="20"/>
                <w:szCs w:val="20"/>
              </w:rPr>
              <w:t xml:space="preserve">s hodnotou zakázky na projekční práce nejméně </w:t>
            </w:r>
            <w:r w:rsidR="000368C8" w:rsidRPr="00DB0FD3">
              <w:rPr>
                <w:rFonts w:ascii="Calibri" w:hAnsi="Calibri" w:cs="Arial"/>
                <w:bCs/>
                <w:sz w:val="20"/>
                <w:szCs w:val="20"/>
              </w:rPr>
              <w:t>40.000.000,-</w:t>
            </w:r>
            <w:r w:rsidR="000368C8" w:rsidRPr="00DB0FD3">
              <w:rPr>
                <w:rFonts w:ascii="Calibri" w:hAnsi="Calibri" w:cs="Arial"/>
                <w:b/>
                <w:bCs/>
                <w:sz w:val="20"/>
                <w:szCs w:val="20"/>
              </w:rPr>
              <w:t xml:space="preserve"> </w:t>
            </w:r>
            <w:r w:rsidRPr="00DB0FD3">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916"/>
        </w:trPr>
        <w:tc>
          <w:tcPr>
            <w:tcW w:w="1701" w:type="dxa"/>
            <w:vMerge w:val="restart"/>
            <w:tcBorders>
              <w:top w:val="single" w:sz="4" w:space="0" w:color="auto"/>
              <w:left w:val="single" w:sz="4" w:space="0" w:color="auto"/>
              <w:right w:val="single" w:sz="4" w:space="0" w:color="auto"/>
            </w:tcBorders>
          </w:tcPr>
          <w:p w:rsidR="00D53643" w:rsidRPr="00DB0FD3" w:rsidRDefault="00D53643" w:rsidP="00504707">
            <w:pPr>
              <w:rPr>
                <w:rFonts w:ascii="Calibri" w:hAnsi="Calibri" w:cs="Arial"/>
                <w:bCs/>
                <w:sz w:val="20"/>
                <w:szCs w:val="20"/>
              </w:rPr>
            </w:pPr>
            <w:r w:rsidRPr="00DB0FD3">
              <w:rPr>
                <w:rFonts w:ascii="Calibri" w:hAnsi="Calibri" w:cs="Arial"/>
                <w:bCs/>
                <w:sz w:val="20"/>
                <w:szCs w:val="20"/>
              </w:rPr>
              <w:t>specialista na sdělovací zařízení</w:t>
            </w:r>
          </w:p>
          <w:p w:rsidR="00D53643" w:rsidRPr="00DB0FD3" w:rsidRDefault="00D53643" w:rsidP="00504707">
            <w:pPr>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délka praxe ve svém oboru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r w:rsidRPr="00DB0FD3">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22"/>
        </w:trPr>
        <w:tc>
          <w:tcPr>
            <w:tcW w:w="1701" w:type="dxa"/>
            <w:vMerge/>
            <w:tcBorders>
              <w:left w:val="single" w:sz="4" w:space="0" w:color="auto"/>
              <w:bottom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zkušenost s výkonem funkce specialisty na sdělovací zařízení u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0368C8" w:rsidRPr="00DB0FD3">
              <w:rPr>
                <w:rFonts w:ascii="Calibri" w:hAnsi="Calibri" w:cs="Arial"/>
                <w:bCs/>
                <w:sz w:val="20"/>
                <w:szCs w:val="20"/>
              </w:rPr>
              <w:t>40.000.000,-</w:t>
            </w:r>
            <w:r w:rsidR="000368C8" w:rsidRPr="00DB0FD3">
              <w:rPr>
                <w:rFonts w:ascii="Calibri" w:hAnsi="Calibri" w:cs="Arial"/>
                <w:b/>
                <w:bCs/>
                <w:sz w:val="20"/>
                <w:szCs w:val="20"/>
              </w:rPr>
              <w:t xml:space="preserve"> </w:t>
            </w:r>
            <w:r w:rsidRPr="00DB0FD3">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776"/>
        </w:trPr>
        <w:tc>
          <w:tcPr>
            <w:tcW w:w="1701" w:type="dxa"/>
            <w:vMerge w:val="restart"/>
            <w:tcBorders>
              <w:top w:val="single" w:sz="4" w:space="0" w:color="auto"/>
              <w:left w:val="single" w:sz="4" w:space="0" w:color="auto"/>
              <w:right w:val="single" w:sz="4" w:space="0" w:color="auto"/>
            </w:tcBorders>
          </w:tcPr>
          <w:p w:rsidR="00D53643" w:rsidRPr="00DB0FD3" w:rsidRDefault="00D53643" w:rsidP="00504707">
            <w:pPr>
              <w:rPr>
                <w:rFonts w:ascii="Calibri" w:hAnsi="Calibri" w:cs="Arial"/>
                <w:bCs/>
                <w:sz w:val="20"/>
                <w:szCs w:val="20"/>
              </w:rPr>
            </w:pPr>
            <w:r w:rsidRPr="00DB0FD3">
              <w:rPr>
                <w:rFonts w:ascii="Calibri" w:hAnsi="Calibri" w:cs="Arial"/>
                <w:bCs/>
                <w:sz w:val="20"/>
                <w:szCs w:val="20"/>
              </w:rPr>
              <w:t>specialista na trakční vedení</w:t>
            </w:r>
          </w:p>
          <w:p w:rsidR="00D53643" w:rsidRPr="00DB0FD3" w:rsidRDefault="00D53643" w:rsidP="00504707">
            <w:pPr>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délka praxe ve svém oboru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r w:rsidRPr="00DB0FD3">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zkušenost s výkonem funkce specialisty na trakční vedení u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0368C8" w:rsidRPr="00DB0FD3">
              <w:rPr>
                <w:rFonts w:ascii="Calibri" w:hAnsi="Calibri" w:cs="Arial"/>
                <w:bCs/>
                <w:sz w:val="20"/>
                <w:szCs w:val="20"/>
              </w:rPr>
              <w:t>40.000.000,-</w:t>
            </w:r>
            <w:r w:rsidRPr="00DB0FD3">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10"/>
        </w:trPr>
        <w:tc>
          <w:tcPr>
            <w:tcW w:w="1701" w:type="dxa"/>
            <w:vMerge w:val="restart"/>
            <w:tcBorders>
              <w:top w:val="single" w:sz="4" w:space="0" w:color="auto"/>
              <w:left w:val="single" w:sz="4" w:space="0" w:color="auto"/>
              <w:right w:val="single" w:sz="4" w:space="0" w:color="auto"/>
            </w:tcBorders>
          </w:tcPr>
          <w:p w:rsidR="00D53643" w:rsidRPr="00DB0FD3" w:rsidRDefault="00D53643" w:rsidP="00504707">
            <w:pPr>
              <w:rPr>
                <w:rFonts w:ascii="Calibri" w:hAnsi="Calibri" w:cs="Arial"/>
                <w:bCs/>
                <w:sz w:val="20"/>
                <w:szCs w:val="20"/>
              </w:rPr>
            </w:pPr>
            <w:r w:rsidRPr="00DB0FD3">
              <w:rPr>
                <w:rFonts w:ascii="Calibri" w:hAnsi="Calibri" w:cs="Arial"/>
                <w:bCs/>
                <w:sz w:val="20"/>
                <w:szCs w:val="20"/>
              </w:rPr>
              <w:t>specialista na geotechniku</w:t>
            </w:r>
          </w:p>
          <w:p w:rsidR="00D53643" w:rsidRPr="00DB0FD3" w:rsidRDefault="00D53643" w:rsidP="00504707">
            <w:pPr>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[JMÉNO DOPLNÍ DODAVATEL]</w:t>
            </w:r>
          </w:p>
          <w:p w:rsidR="00D53643" w:rsidRPr="00D64444" w:rsidRDefault="00D53643" w:rsidP="00504707">
            <w:pPr>
              <w:rPr>
                <w:rFonts w:ascii="Calibri" w:hAnsi="Calibri" w:cs="Calibri"/>
                <w:b/>
                <w:bCs/>
                <w:sz w:val="20"/>
                <w:szCs w:val="20"/>
                <w:highlight w:val="yellow"/>
              </w:rPr>
            </w:pP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u každé jednotlivé osoby dokládané pro tuto funkci za účelem hodnocení délka praxe ve svém oboru v projektování obdobných zakázek, tj. projekčních prací pro stavby železničních drah ve stupni </w:t>
            </w:r>
            <w:r w:rsidR="00D257AA" w:rsidRPr="00DB0FD3">
              <w:rPr>
                <w:rFonts w:ascii="Calibri" w:hAnsi="Calibri" w:cs="Arial"/>
                <w:bCs/>
                <w:sz w:val="20"/>
                <w:szCs w:val="20"/>
              </w:rPr>
              <w:t>DSP</w:t>
            </w:r>
            <w:r w:rsidR="0012356B" w:rsidRPr="00DB0FD3">
              <w:rPr>
                <w:rFonts w:ascii="Calibri" w:hAnsi="Calibri" w:cs="Arial"/>
                <w:bCs/>
                <w:sz w:val="20"/>
                <w:szCs w:val="20"/>
              </w:rPr>
              <w:t xml:space="preserve"> nebo </w:t>
            </w:r>
            <w:r w:rsidR="00A55CFB" w:rsidRPr="00DB0FD3">
              <w:rPr>
                <w:rFonts w:ascii="Calibri" w:hAnsi="Calibri" w:cs="Calibri"/>
                <w:sz w:val="20"/>
                <w:szCs w:val="20"/>
              </w:rPr>
              <w:t>DUSP</w:t>
            </w:r>
          </w:p>
        </w:tc>
        <w:tc>
          <w:tcPr>
            <w:tcW w:w="2410" w:type="dxa"/>
            <w:tcBorders>
              <w:top w:val="single" w:sz="4" w:space="0" w:color="auto"/>
              <w:left w:val="nil"/>
              <w:bottom w:val="single" w:sz="4" w:space="0" w:color="auto"/>
              <w:right w:val="single" w:sz="4" w:space="0" w:color="auto"/>
            </w:tcBorders>
            <w:shd w:val="clear" w:color="auto" w:fill="auto"/>
          </w:tcPr>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[DOPLNÍ DODAVATEL]</w:t>
            </w: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10"/>
        </w:trPr>
        <w:tc>
          <w:tcPr>
            <w:tcW w:w="1701" w:type="dxa"/>
            <w:vMerge/>
            <w:tcBorders>
              <w:left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D257AA">
            <w:pPr>
              <w:jc w:val="both"/>
              <w:rPr>
                <w:rFonts w:ascii="Calibri" w:hAnsi="Calibri" w:cs="Arial"/>
                <w:bCs/>
                <w:sz w:val="20"/>
                <w:szCs w:val="20"/>
              </w:rPr>
            </w:pPr>
            <w:r w:rsidRPr="00DB0FD3">
              <w:rPr>
                <w:rFonts w:ascii="Calibri" w:hAnsi="Calibri" w:cs="Arial"/>
                <w:bCs/>
                <w:sz w:val="20"/>
                <w:szCs w:val="20"/>
              </w:rPr>
              <w:t xml:space="preserve">u každé jednotlivé osoby dokládané pro tuto funkci za účelem hodnocení zkušenost s výkonem funkce specialisty na geotechniku u zakázky na projekční práce pro stavby železničních drah ve stupni </w:t>
            </w:r>
            <w:r w:rsidR="00D257AA"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0368C8" w:rsidRPr="00DB0FD3">
              <w:rPr>
                <w:rFonts w:ascii="Calibri" w:hAnsi="Calibri" w:cs="Arial"/>
                <w:bCs/>
                <w:sz w:val="20"/>
                <w:szCs w:val="20"/>
              </w:rPr>
              <w:t>40.000.000,-</w:t>
            </w:r>
            <w:r w:rsidRPr="00DB0FD3">
              <w:rPr>
                <w:rFonts w:ascii="Calibri" w:hAnsi="Calibri" w:cs="Arial"/>
                <w:bCs/>
                <w:sz w:val="20"/>
                <w:szCs w:val="20"/>
              </w:rPr>
              <w:t xml:space="preserve"> Kč bez DPH dokončené v posledních 8 </w:t>
            </w:r>
            <w:r w:rsidRPr="00DB0FD3">
              <w:rPr>
                <w:rFonts w:ascii="Calibri" w:hAnsi="Calibri" w:cs="Arial"/>
                <w:bCs/>
                <w:sz w:val="20"/>
                <w:szCs w:val="20"/>
              </w:rPr>
              <w:lastRenderedPageBreak/>
              <w:t xml:space="preserve">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lastRenderedPageBreak/>
              <w:t>1.osoba</w:t>
            </w:r>
            <w:proofErr w:type="gramEnd"/>
            <w:r w:rsidRPr="00D64444">
              <w:rPr>
                <w:rFonts w:ascii="Calibri" w:hAnsi="Calibri" w:cs="Calibri"/>
                <w:b/>
                <w:bCs/>
                <w:sz w:val="20"/>
                <w:szCs w:val="20"/>
                <w:highlight w:val="yellow"/>
              </w:rPr>
              <w:t xml:space="preserve"> …….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[DOPLNÍ DODAVATEL]</w:t>
            </w: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060"/>
        </w:trPr>
        <w:tc>
          <w:tcPr>
            <w:tcW w:w="1701" w:type="dxa"/>
            <w:vMerge/>
            <w:tcBorders>
              <w:left w:val="single" w:sz="4" w:space="0" w:color="auto"/>
              <w:bottom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504707">
            <w:pPr>
              <w:jc w:val="both"/>
              <w:rPr>
                <w:rFonts w:ascii="Calibri" w:hAnsi="Calibri" w:cs="Arial"/>
                <w:bCs/>
                <w:sz w:val="20"/>
                <w:szCs w:val="20"/>
              </w:rPr>
            </w:pPr>
            <w:r w:rsidRPr="00DB0FD3">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B2ED9">
            <w:pPr>
              <w:rPr>
                <w:rFonts w:ascii="Calibri" w:hAnsi="Calibri" w:cs="Arial"/>
                <w:bCs/>
                <w:sz w:val="20"/>
                <w:szCs w:val="20"/>
              </w:rPr>
            </w:pPr>
            <w:r w:rsidRPr="00D64444">
              <w:rPr>
                <w:rFonts w:ascii="Calibri" w:hAnsi="Calibri" w:cs="Calibri"/>
                <w:b/>
                <w:bCs/>
                <w:sz w:val="20"/>
                <w:szCs w:val="20"/>
                <w:highlight w:val="yellow"/>
              </w:rPr>
              <w:t>[DOPLNÍ DODAVATEL]</w:t>
            </w:r>
            <w:r w:rsidR="000368C8" w:rsidRPr="00DB0FD3">
              <w:rPr>
                <w:rFonts w:ascii="Calibri" w:hAnsi="Calibri" w:cs="Calibri"/>
                <w:b/>
                <w:bCs/>
                <w:sz w:val="20"/>
                <w:szCs w:val="20"/>
              </w:rPr>
              <w:t xml:space="preserve"> </w:t>
            </w:r>
          </w:p>
        </w:tc>
      </w:tr>
      <w:tr w:rsidR="00D53643" w:rsidRPr="00465F4C" w:rsidTr="00504707">
        <w:trPr>
          <w:trHeight w:val="1210"/>
        </w:trPr>
        <w:tc>
          <w:tcPr>
            <w:tcW w:w="1701" w:type="dxa"/>
            <w:vMerge w:val="restart"/>
            <w:tcBorders>
              <w:top w:val="single" w:sz="4" w:space="0" w:color="auto"/>
              <w:left w:val="single" w:sz="4" w:space="0" w:color="auto"/>
              <w:right w:val="single" w:sz="4" w:space="0" w:color="auto"/>
            </w:tcBorders>
          </w:tcPr>
          <w:p w:rsidR="00D53643" w:rsidRPr="00DB0FD3" w:rsidRDefault="00D53643" w:rsidP="00504707">
            <w:pPr>
              <w:rPr>
                <w:rFonts w:ascii="Calibri" w:hAnsi="Calibri" w:cs="Arial"/>
                <w:bCs/>
                <w:sz w:val="20"/>
                <w:szCs w:val="20"/>
              </w:rPr>
            </w:pPr>
            <w:r w:rsidRPr="00DB0FD3">
              <w:rPr>
                <w:rFonts w:ascii="Calibri" w:hAnsi="Calibri" w:cs="Arial"/>
                <w:bCs/>
                <w:sz w:val="20"/>
                <w:szCs w:val="20"/>
              </w:rPr>
              <w:t>specialista na inženýrskou činnost</w:t>
            </w:r>
          </w:p>
          <w:p w:rsidR="00D53643" w:rsidRPr="00DB0FD3" w:rsidRDefault="00D53643" w:rsidP="00504707">
            <w:pPr>
              <w:rPr>
                <w:rFonts w:ascii="Calibri" w:hAnsi="Calibri" w:cs="Arial"/>
                <w:bCs/>
                <w:sz w:val="20"/>
                <w:szCs w:val="20"/>
              </w:rPr>
            </w:pP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[JMÉNO DOPLNÍ DODAVATEL]</w:t>
            </w:r>
          </w:p>
          <w:p w:rsidR="00D53643" w:rsidRPr="00D64444" w:rsidRDefault="00D53643" w:rsidP="00504707">
            <w:pPr>
              <w:rPr>
                <w:rFonts w:ascii="Calibri" w:hAnsi="Calibri" w:cs="Calibri"/>
                <w:b/>
                <w:bCs/>
                <w:sz w:val="20"/>
                <w:szCs w:val="20"/>
                <w:highlight w:val="yellow"/>
              </w:rPr>
            </w:pP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[JMÉNO DOPLNÍ DODAVATEL]</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504707">
            <w:pPr>
              <w:jc w:val="both"/>
              <w:rPr>
                <w:rFonts w:ascii="Calibri" w:hAnsi="Calibri" w:cs="Arial"/>
                <w:bCs/>
                <w:sz w:val="20"/>
                <w:szCs w:val="20"/>
              </w:rPr>
            </w:pPr>
            <w:r w:rsidRPr="00DB0FD3">
              <w:rPr>
                <w:rFonts w:ascii="Calibri" w:hAnsi="Calibri" w:cs="Arial"/>
                <w:bCs/>
                <w:sz w:val="20"/>
                <w:szCs w:val="20"/>
              </w:rPr>
              <w:t xml:space="preserve">u každé jednotlivé osoby dokládané pro tuto funkci za účelem hodnocení délka praxe v provádění služeb spočívajících mimo jiné ve výkonu inženýrské činnosti pro </w:t>
            </w:r>
            <w:r w:rsidR="00BB2EEF" w:rsidRPr="00DB0FD3">
              <w:rPr>
                <w:rFonts w:ascii="Calibri" w:hAnsi="Calibri" w:cs="Arial"/>
                <w:bCs/>
                <w:sz w:val="20"/>
                <w:szCs w:val="20"/>
              </w:rPr>
              <w:t xml:space="preserve">vydání </w:t>
            </w:r>
            <w:r w:rsidRPr="00DB0FD3">
              <w:rPr>
                <w:rFonts w:ascii="Calibri" w:hAnsi="Calibri" w:cs="Arial"/>
                <w:bCs/>
                <w:sz w:val="20"/>
                <w:szCs w:val="20"/>
              </w:rPr>
              <w:t>stavební</w:t>
            </w:r>
            <w:r w:rsidR="00BB2EEF" w:rsidRPr="00DB0FD3">
              <w:rPr>
                <w:rFonts w:ascii="Calibri" w:hAnsi="Calibri" w:cs="Arial"/>
                <w:bCs/>
                <w:sz w:val="20"/>
                <w:szCs w:val="20"/>
              </w:rPr>
              <w:t>ho</w:t>
            </w:r>
            <w:r w:rsidRPr="00DB0FD3">
              <w:rPr>
                <w:rFonts w:ascii="Calibri" w:hAnsi="Calibri" w:cs="Arial"/>
                <w:bCs/>
                <w:sz w:val="20"/>
                <w:szCs w:val="20"/>
              </w:rPr>
              <w:t xml:space="preserve"> povolení </w:t>
            </w:r>
            <w:r w:rsidR="00BB2EEF" w:rsidRPr="00DB0FD3">
              <w:rPr>
                <w:rFonts w:ascii="Calibri" w:hAnsi="Calibri" w:cs="Calibri"/>
                <w:sz w:val="20"/>
                <w:szCs w:val="20"/>
              </w:rPr>
              <w:t>nebo společného povolení</w:t>
            </w:r>
            <w:r w:rsidR="00BB2EEF" w:rsidRPr="00DB0FD3">
              <w:rPr>
                <w:rFonts w:ascii="Calibri" w:hAnsi="Calibri" w:cs="Arial"/>
                <w:bCs/>
                <w:sz w:val="20"/>
                <w:szCs w:val="20"/>
              </w:rPr>
              <w:t xml:space="preserve"> </w:t>
            </w:r>
            <w:r w:rsidRPr="00DB0FD3">
              <w:rPr>
                <w:rFonts w:ascii="Calibri" w:hAnsi="Calibri" w:cs="Arial"/>
                <w:bCs/>
                <w:sz w:val="20"/>
                <w:szCs w:val="20"/>
              </w:rPr>
              <w:t>včetně majetkoprávní přípravy staveb, a to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[DOPLNÍ DODAVATEL]</w:t>
            </w: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10"/>
        </w:trPr>
        <w:tc>
          <w:tcPr>
            <w:tcW w:w="1701" w:type="dxa"/>
            <w:vMerge/>
            <w:tcBorders>
              <w:left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644229">
            <w:pPr>
              <w:jc w:val="both"/>
              <w:rPr>
                <w:rFonts w:ascii="Calibri" w:hAnsi="Calibri" w:cs="Arial"/>
                <w:bCs/>
                <w:sz w:val="20"/>
                <w:szCs w:val="20"/>
              </w:rPr>
            </w:pPr>
            <w:r w:rsidRPr="00DB0FD3">
              <w:rPr>
                <w:rFonts w:ascii="Calibri" w:hAnsi="Calibri" w:cs="Arial"/>
                <w:bCs/>
                <w:sz w:val="20"/>
                <w:szCs w:val="20"/>
              </w:rPr>
              <w:t xml:space="preserve">u každé jednotlivé osoby dokládané pro tuto funkci za účelem hodnocení zkušenost s výkonem funkce specialisty na inženýrskou činnost u zakázky na projekční práce pro stavby železničních drah ve stupni </w:t>
            </w:r>
            <w:r w:rsidR="00644229" w:rsidRPr="00DB0FD3">
              <w:rPr>
                <w:rFonts w:ascii="Calibri" w:hAnsi="Calibri" w:cs="Arial"/>
                <w:bCs/>
                <w:sz w:val="20"/>
                <w:szCs w:val="20"/>
              </w:rPr>
              <w:t>DSP</w:t>
            </w:r>
            <w:r w:rsidRPr="00DB0FD3">
              <w:rPr>
                <w:rFonts w:ascii="Calibri" w:hAnsi="Calibri" w:cs="Arial"/>
                <w:bCs/>
                <w:sz w:val="20"/>
                <w:szCs w:val="20"/>
              </w:rPr>
              <w:t xml:space="preserve"> </w:t>
            </w:r>
            <w:r w:rsidR="0012356B" w:rsidRPr="00DB0FD3">
              <w:rPr>
                <w:rFonts w:ascii="Calibri" w:hAnsi="Calibri" w:cs="Arial"/>
                <w:bCs/>
                <w:sz w:val="20"/>
                <w:szCs w:val="20"/>
              </w:rPr>
              <w:t xml:space="preserve">nebo </w:t>
            </w:r>
            <w:r w:rsidR="00A55CFB" w:rsidRPr="00DB0FD3">
              <w:rPr>
                <w:rFonts w:ascii="Calibri" w:hAnsi="Calibri" w:cs="Calibri"/>
                <w:sz w:val="20"/>
                <w:szCs w:val="20"/>
              </w:rPr>
              <w:t>DUSP</w:t>
            </w:r>
            <w:r w:rsidR="0012356B" w:rsidRPr="00DB0FD3">
              <w:rPr>
                <w:rFonts w:ascii="Calibri" w:hAnsi="Calibri" w:cs="Arial"/>
                <w:bCs/>
                <w:sz w:val="20"/>
                <w:szCs w:val="20"/>
              </w:rPr>
              <w:t xml:space="preserve"> </w:t>
            </w:r>
            <w:r w:rsidRPr="00DB0FD3">
              <w:rPr>
                <w:rFonts w:ascii="Calibri" w:hAnsi="Calibri" w:cs="Arial"/>
                <w:bCs/>
                <w:sz w:val="20"/>
                <w:szCs w:val="20"/>
              </w:rPr>
              <w:t xml:space="preserve">s hodnotou zakázky na projekční práce nejméně </w:t>
            </w:r>
            <w:r w:rsidR="000368C8" w:rsidRPr="00DB0FD3">
              <w:rPr>
                <w:rFonts w:ascii="Calibri" w:hAnsi="Calibri" w:cs="Arial"/>
                <w:bCs/>
                <w:sz w:val="20"/>
                <w:szCs w:val="20"/>
              </w:rPr>
              <w:t>40.000.000,-</w:t>
            </w:r>
            <w:r w:rsidR="000368C8" w:rsidRPr="00DB0FD3">
              <w:rPr>
                <w:rFonts w:ascii="Calibri" w:hAnsi="Calibri" w:cs="Arial"/>
                <w:b/>
                <w:bCs/>
                <w:sz w:val="20"/>
                <w:szCs w:val="20"/>
              </w:rPr>
              <w:t xml:space="preserve"> </w:t>
            </w:r>
            <w:r w:rsidRPr="00DB0FD3">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1.osoba</w:t>
            </w:r>
            <w:proofErr w:type="gramEnd"/>
            <w:r w:rsidRPr="00D64444">
              <w:rPr>
                <w:rFonts w:ascii="Calibri" w:hAnsi="Calibri" w:cs="Calibri"/>
                <w:b/>
                <w:bCs/>
                <w:sz w:val="20"/>
                <w:szCs w:val="20"/>
                <w:highlight w:val="yellow"/>
              </w:rPr>
              <w:t xml:space="preserve"> ……. </w:t>
            </w:r>
          </w:p>
          <w:p w:rsidR="00D53643" w:rsidRPr="00D64444" w:rsidRDefault="00D53643" w:rsidP="00504707">
            <w:pPr>
              <w:rPr>
                <w:rFonts w:ascii="Calibri" w:hAnsi="Calibri" w:cs="Calibri"/>
                <w:b/>
                <w:bCs/>
                <w:sz w:val="20"/>
                <w:szCs w:val="20"/>
                <w:highlight w:val="yellow"/>
              </w:rPr>
            </w:pPr>
            <w:r w:rsidRPr="00D64444">
              <w:rPr>
                <w:rFonts w:ascii="Calibri" w:hAnsi="Calibri" w:cs="Calibri"/>
                <w:b/>
                <w:bCs/>
                <w:sz w:val="20"/>
                <w:szCs w:val="20"/>
                <w:highlight w:val="yellow"/>
              </w:rPr>
              <w:t>[DOPLNÍ DODAVATEL]</w:t>
            </w:r>
          </w:p>
          <w:p w:rsidR="00D53643" w:rsidRPr="00D64444" w:rsidRDefault="00D53643" w:rsidP="00504707">
            <w:pPr>
              <w:rPr>
                <w:rFonts w:ascii="Calibri" w:hAnsi="Calibri" w:cs="Calibri"/>
                <w:b/>
                <w:bCs/>
                <w:sz w:val="20"/>
                <w:szCs w:val="20"/>
                <w:highlight w:val="yellow"/>
              </w:rPr>
            </w:pPr>
            <w:proofErr w:type="gramStart"/>
            <w:r w:rsidRPr="00D64444">
              <w:rPr>
                <w:rFonts w:ascii="Calibri" w:hAnsi="Calibri" w:cs="Calibri"/>
                <w:b/>
                <w:bCs/>
                <w:sz w:val="20"/>
                <w:szCs w:val="20"/>
                <w:highlight w:val="yellow"/>
              </w:rPr>
              <w:t>2.osoba</w:t>
            </w:r>
            <w:proofErr w:type="gramEnd"/>
            <w:r w:rsidRPr="00D64444">
              <w:rPr>
                <w:rFonts w:ascii="Calibri" w:hAnsi="Calibri" w:cs="Calibri"/>
                <w:b/>
                <w:bCs/>
                <w:sz w:val="20"/>
                <w:szCs w:val="20"/>
                <w:highlight w:val="yellow"/>
              </w:rPr>
              <w:t xml:space="preserve"> …….</w:t>
            </w:r>
          </w:p>
          <w:p w:rsidR="00D53643" w:rsidRPr="00DB0FD3" w:rsidRDefault="00D53643" w:rsidP="00504707">
            <w:pPr>
              <w:rPr>
                <w:rFonts w:ascii="Calibri" w:hAnsi="Calibri" w:cs="Arial"/>
                <w:bCs/>
                <w:sz w:val="20"/>
                <w:szCs w:val="20"/>
              </w:rPr>
            </w:pPr>
            <w:r w:rsidRPr="00D64444">
              <w:rPr>
                <w:rFonts w:ascii="Calibri" w:hAnsi="Calibri" w:cs="Calibri"/>
                <w:b/>
                <w:bCs/>
                <w:sz w:val="20"/>
                <w:szCs w:val="20"/>
                <w:highlight w:val="yellow"/>
              </w:rPr>
              <w:t>[DOPLNÍ DODAVATEL]</w:t>
            </w:r>
          </w:p>
        </w:tc>
      </w:tr>
      <w:tr w:rsidR="00D53643"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53643" w:rsidRPr="00DB0FD3"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DB0FD3" w:rsidRDefault="00D53643" w:rsidP="00504707">
            <w:pPr>
              <w:jc w:val="both"/>
              <w:rPr>
                <w:rFonts w:ascii="Calibri" w:hAnsi="Calibri" w:cs="Arial"/>
                <w:bCs/>
                <w:sz w:val="20"/>
                <w:szCs w:val="20"/>
              </w:rPr>
            </w:pPr>
            <w:r w:rsidRPr="00DB0FD3">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DB0FD3" w:rsidRDefault="00D53643" w:rsidP="005B2ED9">
            <w:pPr>
              <w:rPr>
                <w:rFonts w:ascii="Calibri" w:hAnsi="Calibri" w:cs="Arial"/>
                <w:bCs/>
                <w:sz w:val="20"/>
                <w:szCs w:val="20"/>
              </w:rPr>
            </w:pPr>
            <w:r w:rsidRPr="00D64444">
              <w:rPr>
                <w:rFonts w:ascii="Calibri" w:hAnsi="Calibri" w:cs="Calibri"/>
                <w:b/>
                <w:bCs/>
                <w:sz w:val="20"/>
                <w:szCs w:val="20"/>
                <w:highlight w:val="yellow"/>
              </w:rPr>
              <w:t>[DOPLNÍ DODAVATEL]</w:t>
            </w:r>
            <w:r w:rsidR="000368C8" w:rsidRPr="00DB0FD3">
              <w:rPr>
                <w:rFonts w:ascii="Calibri" w:hAnsi="Calibri" w:cs="Calibri"/>
                <w:b/>
                <w:bCs/>
                <w:color w:val="FF0000"/>
                <w:sz w:val="20"/>
                <w:szCs w:val="20"/>
              </w:rPr>
              <w:t xml:space="preserve"> </w:t>
            </w: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462" w:rsidRDefault="00287462">
      <w:r>
        <w:separator/>
      </w:r>
    </w:p>
  </w:endnote>
  <w:endnote w:type="continuationSeparator" w:id="0">
    <w:p w:rsidR="00287462" w:rsidRDefault="0028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62" w:rsidRPr="00E946DB" w:rsidRDefault="00287462"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287462" w:rsidRPr="00E946DB" w:rsidRDefault="00287462"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9630D6">
      <w:rPr>
        <w:rStyle w:val="slostrnky"/>
        <w:rFonts w:ascii="Calibri" w:hAnsi="Calibri" w:cs="Arial"/>
        <w:noProof/>
        <w:sz w:val="20"/>
        <w:szCs w:val="20"/>
      </w:rPr>
      <w:t>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462" w:rsidRDefault="00287462">
      <w:r>
        <w:separator/>
      </w:r>
    </w:p>
  </w:footnote>
  <w:footnote w:type="continuationSeparator" w:id="0">
    <w:p w:rsidR="00287462" w:rsidRDefault="00287462">
      <w:r>
        <w:continuationSeparator/>
      </w:r>
    </w:p>
  </w:footnote>
  <w:footnote w:id="1">
    <w:p w:rsidR="00287462" w:rsidRPr="00345EE4" w:rsidRDefault="00287462"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287462" w:rsidRPr="00345EE4" w:rsidRDefault="00287462"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287462" w:rsidRPr="00345EE4" w:rsidRDefault="00287462"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287462" w:rsidRPr="00345EE4" w:rsidRDefault="00287462"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287462" w:rsidRDefault="00287462"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62" w:rsidRPr="0003432F" w:rsidRDefault="00287462" w:rsidP="00560DC7">
    <w:pPr>
      <w:pStyle w:val="Zhlav"/>
      <w:tabs>
        <w:tab w:val="clear" w:pos="4536"/>
        <w:tab w:val="clear" w:pos="9072"/>
        <w:tab w:val="center" w:pos="4140"/>
        <w:tab w:val="right" w:pos="9180"/>
      </w:tabs>
      <w:jc w:val="right"/>
      <w:rPr>
        <w:rFonts w:ascii="Calibri" w:hAnsi="Calibri" w:cs="Arial"/>
        <w:b/>
        <w:bCs/>
        <w:sz w:val="18"/>
        <w:szCs w:val="18"/>
      </w:rPr>
    </w:pPr>
    <w:r>
      <w:rPr>
        <w:rFonts w:ascii="Calibri" w:hAnsi="Calibri" w:cs="Calibri"/>
        <w:b/>
        <w:sz w:val="18"/>
        <w:szCs w:val="18"/>
      </w:rPr>
      <w:t xml:space="preserve">Zvýšení kapacity trati Týniště </w:t>
    </w:r>
    <w:proofErr w:type="spellStart"/>
    <w:r>
      <w:rPr>
        <w:rFonts w:ascii="Calibri" w:hAnsi="Calibri" w:cs="Calibri"/>
        <w:b/>
        <w:sz w:val="18"/>
        <w:szCs w:val="18"/>
      </w:rPr>
      <w:t>n.O</w:t>
    </w:r>
    <w:proofErr w:type="spellEnd"/>
    <w:r>
      <w:rPr>
        <w:rFonts w:ascii="Calibri" w:hAnsi="Calibri" w:cs="Calibri"/>
        <w:b/>
        <w:sz w:val="18"/>
        <w:szCs w:val="18"/>
      </w:rPr>
      <w:t>.-Častolovice-Solnice, 4. část</w:t>
    </w:r>
  </w:p>
  <w:p w:rsidR="00287462" w:rsidRPr="00E946DB" w:rsidRDefault="00287462"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5C9AECD4" wp14:editId="3E7C7A06">
          <wp:simplePos x="0" y="0"/>
          <wp:positionH relativeFrom="page">
            <wp:posOffset>900430</wp:posOffset>
          </wp:positionH>
          <wp:positionV relativeFrom="page">
            <wp:posOffset>390525</wp:posOffset>
          </wp:positionV>
          <wp:extent cx="899795" cy="467360"/>
          <wp:effectExtent l="0" t="0" r="0" b="8890"/>
          <wp:wrapNone/>
          <wp:docPr id="5"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287462" w:rsidRPr="00E946DB" w:rsidRDefault="00287462"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287462" w:rsidRDefault="002874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62" w:rsidRDefault="00287462" w:rsidP="00F2520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16242F1"/>
    <w:multiLevelType w:val="hybridMultilevel"/>
    <w:tmpl w:val="9EA8143C"/>
    <w:lvl w:ilvl="0" w:tplc="4C66374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8">
    <w:nsid w:val="0A9A651C"/>
    <w:multiLevelType w:val="multilevel"/>
    <w:tmpl w:val="71F8B7DC"/>
    <w:lvl w:ilvl="0">
      <w:start w:val="1"/>
      <w:numFmt w:val="decimal"/>
      <w:pStyle w:val="TPNADPIS-1slovan"/>
      <w:lvlText w:val="%1."/>
      <w:lvlJc w:val="left"/>
      <w:pPr>
        <w:ind w:left="340" w:hanging="340"/>
      </w:pPr>
    </w:lvl>
    <w:lvl w:ilvl="1">
      <w:start w:val="1"/>
      <w:numFmt w:val="decimal"/>
      <w:pStyle w:val="TPNadpis-2slovan"/>
      <w:lvlText w:val="%1.%2."/>
      <w:lvlJc w:val="left"/>
      <w:pPr>
        <w:ind w:left="1021" w:hanging="681"/>
      </w:pPr>
      <w:rPr>
        <w:sz w:val="22"/>
        <w:szCs w:val="22"/>
      </w:rPr>
    </w:lvl>
    <w:lvl w:ilvl="2">
      <w:start w:val="1"/>
      <w:numFmt w:val="decimal"/>
      <w:pStyle w:val="TPText-1slovan"/>
      <w:lvlText w:val="%1.%2.%3."/>
      <w:lvlJc w:val="left"/>
      <w:pPr>
        <w:ind w:left="1021" w:hanging="681"/>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7593D16"/>
    <w:multiLevelType w:val="hybridMultilevel"/>
    <w:tmpl w:val="4BA43180"/>
    <w:lvl w:ilvl="0" w:tplc="7F7EA9B0">
      <w:start w:val="18"/>
      <w:numFmt w:val="lowerLetter"/>
      <w:lvlText w:val="%1."/>
      <w:lvlJc w:val="left"/>
      <w:pPr>
        <w:ind w:left="1429" w:hanging="360"/>
      </w:pPr>
      <w:rPr>
        <w:rFonts w:hint="default"/>
        <w:b/>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nsid w:val="27A817EC"/>
    <w:multiLevelType w:val="hybridMultilevel"/>
    <w:tmpl w:val="2822E72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9">
    <w:nsid w:val="31DE42C6"/>
    <w:multiLevelType w:val="hybridMultilevel"/>
    <w:tmpl w:val="E7C04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6AF90E68"/>
    <w:multiLevelType w:val="hybridMultilevel"/>
    <w:tmpl w:val="1916D5EE"/>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1">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3">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35C6525"/>
    <w:multiLevelType w:val="hybridMultilevel"/>
    <w:tmpl w:val="50FAE820"/>
    <w:lvl w:ilvl="0" w:tplc="04050001">
      <w:start w:val="1"/>
      <w:numFmt w:val="bullet"/>
      <w:lvlText w:val=""/>
      <w:lvlJc w:val="left"/>
      <w:pPr>
        <w:ind w:left="1437" w:hanging="360"/>
      </w:pPr>
      <w:rPr>
        <w:rFonts w:ascii="Symbol" w:hAnsi="Symbol" w:cs="Symbol" w:hint="default"/>
      </w:rPr>
    </w:lvl>
    <w:lvl w:ilvl="1" w:tplc="04050001">
      <w:start w:val="1"/>
      <w:numFmt w:val="bullet"/>
      <w:lvlText w:val=""/>
      <w:lvlJc w:val="left"/>
      <w:pPr>
        <w:ind w:left="2157" w:hanging="360"/>
      </w:pPr>
      <w:rPr>
        <w:rFonts w:ascii="Symbol" w:hAnsi="Symbol"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40">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6"/>
  </w:num>
  <w:num w:numId="4">
    <w:abstractNumId w:val="27"/>
  </w:num>
  <w:num w:numId="5">
    <w:abstractNumId w:val="29"/>
  </w:num>
  <w:num w:numId="6">
    <w:abstractNumId w:val="0"/>
  </w:num>
  <w:num w:numId="7">
    <w:abstractNumId w:val="38"/>
  </w:num>
  <w:num w:numId="8">
    <w:abstractNumId w:val="24"/>
  </w:num>
  <w:num w:numId="9">
    <w:abstractNumId w:val="37"/>
  </w:num>
  <w:num w:numId="10">
    <w:abstractNumId w:val="14"/>
  </w:num>
  <w:num w:numId="11">
    <w:abstractNumId w:val="13"/>
  </w:num>
  <w:num w:numId="12">
    <w:abstractNumId w:val="7"/>
  </w:num>
  <w:num w:numId="13">
    <w:abstractNumId w:val="11"/>
  </w:num>
  <w:num w:numId="14">
    <w:abstractNumId w:val="41"/>
  </w:num>
  <w:num w:numId="15">
    <w:abstractNumId w:val="22"/>
  </w:num>
  <w:num w:numId="16">
    <w:abstractNumId w:val="20"/>
  </w:num>
  <w:num w:numId="17">
    <w:abstractNumId w:val="23"/>
  </w:num>
  <w:num w:numId="18">
    <w:abstractNumId w:val="25"/>
  </w:num>
  <w:num w:numId="19">
    <w:abstractNumId w:val="26"/>
  </w:num>
  <w:num w:numId="20">
    <w:abstractNumId w:val="33"/>
  </w:num>
  <w:num w:numId="21">
    <w:abstractNumId w:val="10"/>
  </w:num>
  <w:num w:numId="22">
    <w:abstractNumId w:val="17"/>
  </w:num>
  <w:num w:numId="23">
    <w:abstractNumId w:val="18"/>
  </w:num>
  <w:num w:numId="24">
    <w:abstractNumId w:val="34"/>
  </w:num>
  <w:num w:numId="25">
    <w:abstractNumId w:val="32"/>
  </w:num>
  <w:num w:numId="26">
    <w:abstractNumId w:val="35"/>
  </w:num>
  <w:num w:numId="27">
    <w:abstractNumId w:val="40"/>
  </w:num>
  <w:num w:numId="28">
    <w:abstractNumId w:val="21"/>
  </w:num>
  <w:num w:numId="29">
    <w:abstractNumId w:val="31"/>
  </w:num>
  <w:num w:numId="30">
    <w:abstractNumId w:val="39"/>
  </w:num>
  <w:num w:numId="31">
    <w:abstractNumId w:val="28"/>
  </w:num>
  <w:num w:numId="32">
    <w:abstractNumId w:val="19"/>
  </w:num>
  <w:num w:numId="33">
    <w:abstractNumId w:val="16"/>
  </w:num>
  <w:num w:numId="34">
    <w:abstractNumId w:val="30"/>
  </w:num>
  <w:num w:numId="35">
    <w:abstractNumId w:val="15"/>
  </w:num>
  <w:num w:numId="36">
    <w:abstractNumId w:val="6"/>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DFD"/>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8C8"/>
    <w:rsid w:val="00036D6B"/>
    <w:rsid w:val="00037108"/>
    <w:rsid w:val="00037D4F"/>
    <w:rsid w:val="00040EF7"/>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41C3"/>
    <w:rsid w:val="00074284"/>
    <w:rsid w:val="00074421"/>
    <w:rsid w:val="00075579"/>
    <w:rsid w:val="000755CC"/>
    <w:rsid w:val="00075A66"/>
    <w:rsid w:val="00080C6E"/>
    <w:rsid w:val="00081515"/>
    <w:rsid w:val="00081B2E"/>
    <w:rsid w:val="00083E2B"/>
    <w:rsid w:val="00083F5D"/>
    <w:rsid w:val="00084064"/>
    <w:rsid w:val="0008430A"/>
    <w:rsid w:val="0008453B"/>
    <w:rsid w:val="00084B6C"/>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59FC"/>
    <w:rsid w:val="000961BF"/>
    <w:rsid w:val="000963D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98A"/>
    <w:rsid w:val="000B3A3D"/>
    <w:rsid w:val="000B43D0"/>
    <w:rsid w:val="000B5358"/>
    <w:rsid w:val="000B592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23A"/>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292C"/>
    <w:rsid w:val="000F3CF3"/>
    <w:rsid w:val="000F5067"/>
    <w:rsid w:val="000F50A7"/>
    <w:rsid w:val="000F622E"/>
    <w:rsid w:val="000F685A"/>
    <w:rsid w:val="00100E8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6D89"/>
    <w:rsid w:val="00117B45"/>
    <w:rsid w:val="00121711"/>
    <w:rsid w:val="0012356B"/>
    <w:rsid w:val="00123DAF"/>
    <w:rsid w:val="001242EF"/>
    <w:rsid w:val="00124331"/>
    <w:rsid w:val="001243DF"/>
    <w:rsid w:val="001245B2"/>
    <w:rsid w:val="00125007"/>
    <w:rsid w:val="00126207"/>
    <w:rsid w:val="001264C7"/>
    <w:rsid w:val="00130497"/>
    <w:rsid w:val="00130A58"/>
    <w:rsid w:val="00131170"/>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804"/>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B54"/>
    <w:rsid w:val="001B4D3D"/>
    <w:rsid w:val="001B563C"/>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5B51"/>
    <w:rsid w:val="001D630B"/>
    <w:rsid w:val="001D6EC6"/>
    <w:rsid w:val="001D751D"/>
    <w:rsid w:val="001D78F1"/>
    <w:rsid w:val="001E0280"/>
    <w:rsid w:val="001E0BE5"/>
    <w:rsid w:val="001E2D3E"/>
    <w:rsid w:val="001E2E3C"/>
    <w:rsid w:val="001E3D41"/>
    <w:rsid w:val="001E4606"/>
    <w:rsid w:val="001E4A64"/>
    <w:rsid w:val="001E5264"/>
    <w:rsid w:val="001E5777"/>
    <w:rsid w:val="001E6702"/>
    <w:rsid w:val="001E6A3F"/>
    <w:rsid w:val="001E6F93"/>
    <w:rsid w:val="001E794A"/>
    <w:rsid w:val="001F1F75"/>
    <w:rsid w:val="001F1FC1"/>
    <w:rsid w:val="001F2EC6"/>
    <w:rsid w:val="001F3287"/>
    <w:rsid w:val="001F33C9"/>
    <w:rsid w:val="001F3FCF"/>
    <w:rsid w:val="001F4771"/>
    <w:rsid w:val="001F5A9B"/>
    <w:rsid w:val="001F6640"/>
    <w:rsid w:val="001F6B80"/>
    <w:rsid w:val="001F7789"/>
    <w:rsid w:val="001F7977"/>
    <w:rsid w:val="001F7CF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BA1"/>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67BD5"/>
    <w:rsid w:val="0027128B"/>
    <w:rsid w:val="00271819"/>
    <w:rsid w:val="00271DC7"/>
    <w:rsid w:val="00272A35"/>
    <w:rsid w:val="00272E06"/>
    <w:rsid w:val="0027510D"/>
    <w:rsid w:val="002751E5"/>
    <w:rsid w:val="00275EB9"/>
    <w:rsid w:val="00275F42"/>
    <w:rsid w:val="0027609F"/>
    <w:rsid w:val="0027629F"/>
    <w:rsid w:val="002767FC"/>
    <w:rsid w:val="00277AA9"/>
    <w:rsid w:val="00277B40"/>
    <w:rsid w:val="00277CD2"/>
    <w:rsid w:val="00277D24"/>
    <w:rsid w:val="002802C0"/>
    <w:rsid w:val="0028035E"/>
    <w:rsid w:val="00280824"/>
    <w:rsid w:val="00281CFB"/>
    <w:rsid w:val="00281D8D"/>
    <w:rsid w:val="00282115"/>
    <w:rsid w:val="00282FEB"/>
    <w:rsid w:val="00283048"/>
    <w:rsid w:val="002837E2"/>
    <w:rsid w:val="00284013"/>
    <w:rsid w:val="002840F2"/>
    <w:rsid w:val="00285425"/>
    <w:rsid w:val="0028594F"/>
    <w:rsid w:val="00285C98"/>
    <w:rsid w:val="00285EC7"/>
    <w:rsid w:val="002860E5"/>
    <w:rsid w:val="00286A53"/>
    <w:rsid w:val="00287236"/>
    <w:rsid w:val="00287462"/>
    <w:rsid w:val="0029061E"/>
    <w:rsid w:val="00290657"/>
    <w:rsid w:val="00290779"/>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684"/>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060E"/>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62A"/>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09E"/>
    <w:rsid w:val="002F3497"/>
    <w:rsid w:val="002F3ADD"/>
    <w:rsid w:val="002F3E39"/>
    <w:rsid w:val="002F415D"/>
    <w:rsid w:val="002F471B"/>
    <w:rsid w:val="002F482F"/>
    <w:rsid w:val="002F4BD5"/>
    <w:rsid w:val="002F56F2"/>
    <w:rsid w:val="002F7AF6"/>
    <w:rsid w:val="002F7E43"/>
    <w:rsid w:val="00300BBC"/>
    <w:rsid w:val="0030111E"/>
    <w:rsid w:val="003012A9"/>
    <w:rsid w:val="00301471"/>
    <w:rsid w:val="00301FE4"/>
    <w:rsid w:val="003041EC"/>
    <w:rsid w:val="0030448D"/>
    <w:rsid w:val="00304A32"/>
    <w:rsid w:val="00304A3C"/>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D60"/>
    <w:rsid w:val="00320EFA"/>
    <w:rsid w:val="00321990"/>
    <w:rsid w:val="00321B8E"/>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D19"/>
    <w:rsid w:val="00342EC5"/>
    <w:rsid w:val="00343402"/>
    <w:rsid w:val="0034362F"/>
    <w:rsid w:val="00343718"/>
    <w:rsid w:val="003446F7"/>
    <w:rsid w:val="00345CDD"/>
    <w:rsid w:val="00346545"/>
    <w:rsid w:val="00346BB1"/>
    <w:rsid w:val="00346F35"/>
    <w:rsid w:val="00346F9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56035"/>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4C1"/>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63F6"/>
    <w:rsid w:val="003C6C84"/>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CA"/>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1BB"/>
    <w:rsid w:val="004355F3"/>
    <w:rsid w:val="00435915"/>
    <w:rsid w:val="00436B1D"/>
    <w:rsid w:val="004378C4"/>
    <w:rsid w:val="00437AD4"/>
    <w:rsid w:val="00437BBE"/>
    <w:rsid w:val="00440549"/>
    <w:rsid w:val="00440BEA"/>
    <w:rsid w:val="00441409"/>
    <w:rsid w:val="00441FB6"/>
    <w:rsid w:val="004420D2"/>
    <w:rsid w:val="00443681"/>
    <w:rsid w:val="004438E5"/>
    <w:rsid w:val="00443927"/>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E36"/>
    <w:rsid w:val="00463A03"/>
    <w:rsid w:val="00463E07"/>
    <w:rsid w:val="0046451F"/>
    <w:rsid w:val="00464EB9"/>
    <w:rsid w:val="004651E1"/>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93CF7"/>
    <w:rsid w:val="00494569"/>
    <w:rsid w:val="00494AD0"/>
    <w:rsid w:val="00494DAF"/>
    <w:rsid w:val="004962F7"/>
    <w:rsid w:val="004978D9"/>
    <w:rsid w:val="0049792C"/>
    <w:rsid w:val="00497EF3"/>
    <w:rsid w:val="004A0A79"/>
    <w:rsid w:val="004A0BC8"/>
    <w:rsid w:val="004A1838"/>
    <w:rsid w:val="004A237E"/>
    <w:rsid w:val="004A2591"/>
    <w:rsid w:val="004A2891"/>
    <w:rsid w:val="004A3078"/>
    <w:rsid w:val="004A3A18"/>
    <w:rsid w:val="004A3E83"/>
    <w:rsid w:val="004A40B4"/>
    <w:rsid w:val="004A5487"/>
    <w:rsid w:val="004A6CE7"/>
    <w:rsid w:val="004A6E54"/>
    <w:rsid w:val="004A7195"/>
    <w:rsid w:val="004A7876"/>
    <w:rsid w:val="004B0647"/>
    <w:rsid w:val="004B0A36"/>
    <w:rsid w:val="004B0CC5"/>
    <w:rsid w:val="004B131C"/>
    <w:rsid w:val="004B1EB8"/>
    <w:rsid w:val="004B20EF"/>
    <w:rsid w:val="004B27F2"/>
    <w:rsid w:val="004B2A6B"/>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6F67"/>
    <w:rsid w:val="00547630"/>
    <w:rsid w:val="00547D58"/>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0DC7"/>
    <w:rsid w:val="0056144A"/>
    <w:rsid w:val="00561E05"/>
    <w:rsid w:val="0056226C"/>
    <w:rsid w:val="00562338"/>
    <w:rsid w:val="005633C3"/>
    <w:rsid w:val="00564765"/>
    <w:rsid w:val="00564954"/>
    <w:rsid w:val="0056607B"/>
    <w:rsid w:val="00567477"/>
    <w:rsid w:val="00567B44"/>
    <w:rsid w:val="0057072E"/>
    <w:rsid w:val="005709DF"/>
    <w:rsid w:val="00570B4E"/>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2ED9"/>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FA0"/>
    <w:rsid w:val="00606579"/>
    <w:rsid w:val="006069CE"/>
    <w:rsid w:val="00606CA7"/>
    <w:rsid w:val="00606D90"/>
    <w:rsid w:val="00610485"/>
    <w:rsid w:val="00611092"/>
    <w:rsid w:val="00612354"/>
    <w:rsid w:val="00612DB8"/>
    <w:rsid w:val="00612E31"/>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27CB"/>
    <w:rsid w:val="00623DA9"/>
    <w:rsid w:val="006246F3"/>
    <w:rsid w:val="00624854"/>
    <w:rsid w:val="00624D97"/>
    <w:rsid w:val="0062534F"/>
    <w:rsid w:val="006278AA"/>
    <w:rsid w:val="00627A06"/>
    <w:rsid w:val="00627BB5"/>
    <w:rsid w:val="00627EBE"/>
    <w:rsid w:val="0063062B"/>
    <w:rsid w:val="00631199"/>
    <w:rsid w:val="006315B5"/>
    <w:rsid w:val="0063211C"/>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28D9"/>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101"/>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348C"/>
    <w:rsid w:val="006942AD"/>
    <w:rsid w:val="006943A6"/>
    <w:rsid w:val="00695D29"/>
    <w:rsid w:val="00695F32"/>
    <w:rsid w:val="00696972"/>
    <w:rsid w:val="006970DF"/>
    <w:rsid w:val="00697851"/>
    <w:rsid w:val="00697AFC"/>
    <w:rsid w:val="006A06B5"/>
    <w:rsid w:val="006A0D4F"/>
    <w:rsid w:val="006A0DA9"/>
    <w:rsid w:val="006A16C9"/>
    <w:rsid w:val="006A2071"/>
    <w:rsid w:val="006A2623"/>
    <w:rsid w:val="006A2CBC"/>
    <w:rsid w:val="006A3D8C"/>
    <w:rsid w:val="006A46D0"/>
    <w:rsid w:val="006A4E19"/>
    <w:rsid w:val="006A5566"/>
    <w:rsid w:val="006A5947"/>
    <w:rsid w:val="006A5A9C"/>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63F4"/>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9AE"/>
    <w:rsid w:val="006D671A"/>
    <w:rsid w:val="006D6F54"/>
    <w:rsid w:val="006D6FEC"/>
    <w:rsid w:val="006E1FB8"/>
    <w:rsid w:val="006E2030"/>
    <w:rsid w:val="006E21D7"/>
    <w:rsid w:val="006E3416"/>
    <w:rsid w:val="006E35EF"/>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5420"/>
    <w:rsid w:val="00746C47"/>
    <w:rsid w:val="00747BC4"/>
    <w:rsid w:val="00751B9E"/>
    <w:rsid w:val="00751DAD"/>
    <w:rsid w:val="00752EF3"/>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4233"/>
    <w:rsid w:val="007648A3"/>
    <w:rsid w:val="007662D0"/>
    <w:rsid w:val="007664C5"/>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53CA"/>
    <w:rsid w:val="007D672B"/>
    <w:rsid w:val="007D6846"/>
    <w:rsid w:val="007D7CE7"/>
    <w:rsid w:val="007E0896"/>
    <w:rsid w:val="007E13C0"/>
    <w:rsid w:val="007E3FC8"/>
    <w:rsid w:val="007E4095"/>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0E7C"/>
    <w:rsid w:val="0082157E"/>
    <w:rsid w:val="00821B27"/>
    <w:rsid w:val="00822049"/>
    <w:rsid w:val="0082333A"/>
    <w:rsid w:val="0082380B"/>
    <w:rsid w:val="00824040"/>
    <w:rsid w:val="008241D4"/>
    <w:rsid w:val="008241FA"/>
    <w:rsid w:val="0082467C"/>
    <w:rsid w:val="0082559A"/>
    <w:rsid w:val="00831A76"/>
    <w:rsid w:val="008326F0"/>
    <w:rsid w:val="00833467"/>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8A9"/>
    <w:rsid w:val="00847DB6"/>
    <w:rsid w:val="00847E80"/>
    <w:rsid w:val="00847F97"/>
    <w:rsid w:val="008502A3"/>
    <w:rsid w:val="0085072A"/>
    <w:rsid w:val="00852748"/>
    <w:rsid w:val="0085274F"/>
    <w:rsid w:val="00852EDF"/>
    <w:rsid w:val="008536D1"/>
    <w:rsid w:val="00853BAA"/>
    <w:rsid w:val="008555AE"/>
    <w:rsid w:val="0085625A"/>
    <w:rsid w:val="0085668B"/>
    <w:rsid w:val="00862235"/>
    <w:rsid w:val="0086257F"/>
    <w:rsid w:val="008625FC"/>
    <w:rsid w:val="008628CA"/>
    <w:rsid w:val="00862B94"/>
    <w:rsid w:val="00862CA4"/>
    <w:rsid w:val="008642C3"/>
    <w:rsid w:val="00864FAF"/>
    <w:rsid w:val="00865074"/>
    <w:rsid w:val="00865A8F"/>
    <w:rsid w:val="00865F41"/>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3EDE"/>
    <w:rsid w:val="008A404D"/>
    <w:rsid w:val="008A4B38"/>
    <w:rsid w:val="008A4DC8"/>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77D"/>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255"/>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5CF8"/>
    <w:rsid w:val="0095678C"/>
    <w:rsid w:val="00956ADE"/>
    <w:rsid w:val="009573BE"/>
    <w:rsid w:val="0095749F"/>
    <w:rsid w:val="00957BA1"/>
    <w:rsid w:val="009604F1"/>
    <w:rsid w:val="0096066E"/>
    <w:rsid w:val="00961122"/>
    <w:rsid w:val="009613FD"/>
    <w:rsid w:val="0096164C"/>
    <w:rsid w:val="009630D6"/>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0B7"/>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23E4"/>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51C9"/>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1E02"/>
    <w:rsid w:val="009D305D"/>
    <w:rsid w:val="009D3D45"/>
    <w:rsid w:val="009D3F0F"/>
    <w:rsid w:val="009D4A30"/>
    <w:rsid w:val="009D57C6"/>
    <w:rsid w:val="009D6A05"/>
    <w:rsid w:val="009D7C10"/>
    <w:rsid w:val="009D7FE9"/>
    <w:rsid w:val="009E0917"/>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675"/>
    <w:rsid w:val="00A0091C"/>
    <w:rsid w:val="00A00C58"/>
    <w:rsid w:val="00A00FD0"/>
    <w:rsid w:val="00A0180E"/>
    <w:rsid w:val="00A02048"/>
    <w:rsid w:val="00A02062"/>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22B"/>
    <w:rsid w:val="00A447B9"/>
    <w:rsid w:val="00A466A4"/>
    <w:rsid w:val="00A468EE"/>
    <w:rsid w:val="00A46B49"/>
    <w:rsid w:val="00A46BCA"/>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496"/>
    <w:rsid w:val="00A61563"/>
    <w:rsid w:val="00A617E1"/>
    <w:rsid w:val="00A6240D"/>
    <w:rsid w:val="00A62899"/>
    <w:rsid w:val="00A62B09"/>
    <w:rsid w:val="00A62CBE"/>
    <w:rsid w:val="00A62F25"/>
    <w:rsid w:val="00A638FB"/>
    <w:rsid w:val="00A64D23"/>
    <w:rsid w:val="00A6532F"/>
    <w:rsid w:val="00A65740"/>
    <w:rsid w:val="00A66163"/>
    <w:rsid w:val="00A70721"/>
    <w:rsid w:val="00A70BA3"/>
    <w:rsid w:val="00A7169D"/>
    <w:rsid w:val="00A7196A"/>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4533"/>
    <w:rsid w:val="00A9459B"/>
    <w:rsid w:val="00A94635"/>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10A"/>
    <w:rsid w:val="00AB0FFC"/>
    <w:rsid w:val="00AB162A"/>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383"/>
    <w:rsid w:val="00AC1D66"/>
    <w:rsid w:val="00AC3304"/>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C5B"/>
    <w:rsid w:val="00AF0CE7"/>
    <w:rsid w:val="00AF0FB4"/>
    <w:rsid w:val="00AF13D2"/>
    <w:rsid w:val="00AF177E"/>
    <w:rsid w:val="00AF1C76"/>
    <w:rsid w:val="00AF2093"/>
    <w:rsid w:val="00AF2D91"/>
    <w:rsid w:val="00AF319C"/>
    <w:rsid w:val="00AF3439"/>
    <w:rsid w:val="00AF3FD0"/>
    <w:rsid w:val="00AF46BB"/>
    <w:rsid w:val="00AF48E5"/>
    <w:rsid w:val="00AF498F"/>
    <w:rsid w:val="00AF4CAB"/>
    <w:rsid w:val="00AF4E46"/>
    <w:rsid w:val="00AF5398"/>
    <w:rsid w:val="00AF5D7E"/>
    <w:rsid w:val="00AF755D"/>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457"/>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74F0"/>
    <w:rsid w:val="00B579BF"/>
    <w:rsid w:val="00B57AA8"/>
    <w:rsid w:val="00B60237"/>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7AF"/>
    <w:rsid w:val="00B87E2B"/>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E2F"/>
    <w:rsid w:val="00BB645D"/>
    <w:rsid w:val="00BB6D5F"/>
    <w:rsid w:val="00BB7034"/>
    <w:rsid w:val="00BC0044"/>
    <w:rsid w:val="00BC0B31"/>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473"/>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68F6"/>
    <w:rsid w:val="00BE719D"/>
    <w:rsid w:val="00BE7273"/>
    <w:rsid w:val="00BE7622"/>
    <w:rsid w:val="00BE791C"/>
    <w:rsid w:val="00BE7A90"/>
    <w:rsid w:val="00BF027A"/>
    <w:rsid w:val="00BF0E16"/>
    <w:rsid w:val="00BF19E0"/>
    <w:rsid w:val="00BF1A56"/>
    <w:rsid w:val="00BF2445"/>
    <w:rsid w:val="00BF357F"/>
    <w:rsid w:val="00BF35CA"/>
    <w:rsid w:val="00BF419A"/>
    <w:rsid w:val="00BF49DF"/>
    <w:rsid w:val="00BF5804"/>
    <w:rsid w:val="00BF60BA"/>
    <w:rsid w:val="00BF6681"/>
    <w:rsid w:val="00BF671C"/>
    <w:rsid w:val="00BF671D"/>
    <w:rsid w:val="00BF6E6C"/>
    <w:rsid w:val="00BF7A4D"/>
    <w:rsid w:val="00BF7A67"/>
    <w:rsid w:val="00C00A9F"/>
    <w:rsid w:val="00C00D96"/>
    <w:rsid w:val="00C01EF5"/>
    <w:rsid w:val="00C030C9"/>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0C2"/>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259"/>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3065"/>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7A76"/>
    <w:rsid w:val="00C87C46"/>
    <w:rsid w:val="00C907E3"/>
    <w:rsid w:val="00C909DB"/>
    <w:rsid w:val="00C91268"/>
    <w:rsid w:val="00C91386"/>
    <w:rsid w:val="00C91CE6"/>
    <w:rsid w:val="00C92BBA"/>
    <w:rsid w:val="00C932EA"/>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44BD"/>
    <w:rsid w:val="00CB5C7B"/>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58BC"/>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F09F0"/>
    <w:rsid w:val="00CF0D56"/>
    <w:rsid w:val="00CF0ED5"/>
    <w:rsid w:val="00CF13D2"/>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045"/>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26E1"/>
    <w:rsid w:val="00D13580"/>
    <w:rsid w:val="00D141B4"/>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27B9D"/>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2F4F"/>
    <w:rsid w:val="00D53643"/>
    <w:rsid w:val="00D54361"/>
    <w:rsid w:val="00D5459D"/>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444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61E"/>
    <w:rsid w:val="00D83BF3"/>
    <w:rsid w:val="00D83CDF"/>
    <w:rsid w:val="00D84873"/>
    <w:rsid w:val="00D85291"/>
    <w:rsid w:val="00D85A2B"/>
    <w:rsid w:val="00D85AA6"/>
    <w:rsid w:val="00D86320"/>
    <w:rsid w:val="00D873CA"/>
    <w:rsid w:val="00D87521"/>
    <w:rsid w:val="00D87C65"/>
    <w:rsid w:val="00D87CFA"/>
    <w:rsid w:val="00D90547"/>
    <w:rsid w:val="00D9105A"/>
    <w:rsid w:val="00D911D2"/>
    <w:rsid w:val="00D91423"/>
    <w:rsid w:val="00D923EB"/>
    <w:rsid w:val="00D9292E"/>
    <w:rsid w:val="00D92B29"/>
    <w:rsid w:val="00D930CF"/>
    <w:rsid w:val="00D939AE"/>
    <w:rsid w:val="00D939C8"/>
    <w:rsid w:val="00D93BF3"/>
    <w:rsid w:val="00D93E5C"/>
    <w:rsid w:val="00D9454B"/>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0FD3"/>
    <w:rsid w:val="00DB112F"/>
    <w:rsid w:val="00DB13D5"/>
    <w:rsid w:val="00DB24DF"/>
    <w:rsid w:val="00DB3606"/>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541E"/>
    <w:rsid w:val="00DC621F"/>
    <w:rsid w:val="00DC67B9"/>
    <w:rsid w:val="00DC69E4"/>
    <w:rsid w:val="00DC7427"/>
    <w:rsid w:val="00DD03B1"/>
    <w:rsid w:val="00DD03EF"/>
    <w:rsid w:val="00DD04DD"/>
    <w:rsid w:val="00DD069C"/>
    <w:rsid w:val="00DD1006"/>
    <w:rsid w:val="00DD125C"/>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7FB"/>
    <w:rsid w:val="00E07D37"/>
    <w:rsid w:val="00E07D9F"/>
    <w:rsid w:val="00E104AC"/>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41F"/>
    <w:rsid w:val="00E32991"/>
    <w:rsid w:val="00E32AB0"/>
    <w:rsid w:val="00E32AEF"/>
    <w:rsid w:val="00E347C1"/>
    <w:rsid w:val="00E34968"/>
    <w:rsid w:val="00E36036"/>
    <w:rsid w:val="00E36DFE"/>
    <w:rsid w:val="00E3773E"/>
    <w:rsid w:val="00E414D9"/>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339"/>
    <w:rsid w:val="00E57DF7"/>
    <w:rsid w:val="00E60B28"/>
    <w:rsid w:val="00E60C30"/>
    <w:rsid w:val="00E61302"/>
    <w:rsid w:val="00E6151B"/>
    <w:rsid w:val="00E6252F"/>
    <w:rsid w:val="00E625DA"/>
    <w:rsid w:val="00E62EC2"/>
    <w:rsid w:val="00E6404D"/>
    <w:rsid w:val="00E64CF1"/>
    <w:rsid w:val="00E6582C"/>
    <w:rsid w:val="00E65E36"/>
    <w:rsid w:val="00E6638C"/>
    <w:rsid w:val="00E66771"/>
    <w:rsid w:val="00E66DF4"/>
    <w:rsid w:val="00E67F38"/>
    <w:rsid w:val="00E7035B"/>
    <w:rsid w:val="00E70706"/>
    <w:rsid w:val="00E7089D"/>
    <w:rsid w:val="00E71264"/>
    <w:rsid w:val="00E7190B"/>
    <w:rsid w:val="00E71DC6"/>
    <w:rsid w:val="00E720DB"/>
    <w:rsid w:val="00E7211F"/>
    <w:rsid w:val="00E726A4"/>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EE"/>
    <w:rsid w:val="00EB68F3"/>
    <w:rsid w:val="00EB6A20"/>
    <w:rsid w:val="00EB6FEC"/>
    <w:rsid w:val="00EB7C11"/>
    <w:rsid w:val="00EB7CFE"/>
    <w:rsid w:val="00EB7FA5"/>
    <w:rsid w:val="00EC0D39"/>
    <w:rsid w:val="00EC151E"/>
    <w:rsid w:val="00EC155B"/>
    <w:rsid w:val="00EC1963"/>
    <w:rsid w:val="00EC1A7A"/>
    <w:rsid w:val="00EC1ED0"/>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EF73F7"/>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20CB"/>
    <w:rsid w:val="00F22306"/>
    <w:rsid w:val="00F223A3"/>
    <w:rsid w:val="00F22835"/>
    <w:rsid w:val="00F22C2A"/>
    <w:rsid w:val="00F249E1"/>
    <w:rsid w:val="00F24A21"/>
    <w:rsid w:val="00F25206"/>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564"/>
    <w:rsid w:val="00F535E9"/>
    <w:rsid w:val="00F53603"/>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4B44"/>
    <w:rsid w:val="00F664A6"/>
    <w:rsid w:val="00F66CDB"/>
    <w:rsid w:val="00F66F4D"/>
    <w:rsid w:val="00F6705C"/>
    <w:rsid w:val="00F67071"/>
    <w:rsid w:val="00F67345"/>
    <w:rsid w:val="00F6747F"/>
    <w:rsid w:val="00F678C4"/>
    <w:rsid w:val="00F679EE"/>
    <w:rsid w:val="00F67A6E"/>
    <w:rsid w:val="00F67BDE"/>
    <w:rsid w:val="00F67C42"/>
    <w:rsid w:val="00F70AD5"/>
    <w:rsid w:val="00F717AA"/>
    <w:rsid w:val="00F71855"/>
    <w:rsid w:val="00F718D1"/>
    <w:rsid w:val="00F719D0"/>
    <w:rsid w:val="00F72993"/>
    <w:rsid w:val="00F7390E"/>
    <w:rsid w:val="00F73A77"/>
    <w:rsid w:val="00F743AE"/>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aliases w:val="záhlaví,Záhlaví - Soukup"/>
    <w:basedOn w:val="Normln"/>
    <w:link w:val="ZhlavChar"/>
    <w:uiPriority w:val="99"/>
    <w:rsid w:val="00EF4076"/>
    <w:pPr>
      <w:tabs>
        <w:tab w:val="center" w:pos="4536"/>
        <w:tab w:val="right" w:pos="9072"/>
      </w:tabs>
    </w:pPr>
    <w:rPr>
      <w:lang w:val="x-none" w:eastAsia="x-none"/>
    </w:rPr>
  </w:style>
  <w:style w:type="character" w:customStyle="1" w:styleId="ZhlavChar">
    <w:name w:val="Záhlaví Char"/>
    <w:aliases w:val="záhlaví Char,Záhlaví - Soukup Char"/>
    <w:link w:val="Zhlav"/>
    <w:uiPriority w:val="99"/>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odrka">
    <w:name w:val="TP_Text-1_• odrážka"/>
    <w:basedOn w:val="Normln"/>
    <w:link w:val="TPText-1odrkaChar"/>
    <w:qFormat/>
    <w:rsid w:val="00F678C4"/>
    <w:pPr>
      <w:numPr>
        <w:numId w:val="36"/>
      </w:numPr>
      <w:spacing w:before="40"/>
      <w:jc w:val="both"/>
    </w:pPr>
    <w:rPr>
      <w:rFonts w:ascii="Calibri" w:eastAsia="Calibri" w:hAnsi="Calibri" w:cs="Arial"/>
      <w:sz w:val="20"/>
      <w:szCs w:val="22"/>
      <w:lang w:eastAsia="en-US"/>
    </w:rPr>
  </w:style>
  <w:style w:type="character" w:customStyle="1" w:styleId="TPText-1odrkaChar">
    <w:name w:val="TP_Text-1_• odrážka Char"/>
    <w:link w:val="TPText-1odrka"/>
    <w:rsid w:val="00F678C4"/>
    <w:rPr>
      <w:rFonts w:ascii="Calibri" w:eastAsia="Calibri" w:hAnsi="Calibri" w:cs="Arial"/>
      <w:szCs w:val="22"/>
      <w:lang w:eastAsia="en-US"/>
    </w:rPr>
  </w:style>
  <w:style w:type="paragraph" w:customStyle="1" w:styleId="TPText-1slovan">
    <w:name w:val="TP_Text-1_ číslovaný"/>
    <w:link w:val="TPText-1slovanChar"/>
    <w:qFormat/>
    <w:rsid w:val="00F743AE"/>
    <w:pPr>
      <w:numPr>
        <w:ilvl w:val="2"/>
        <w:numId w:val="37"/>
      </w:numPr>
      <w:spacing w:before="80"/>
      <w:jc w:val="both"/>
    </w:pPr>
    <w:rPr>
      <w:rFonts w:ascii="Calibri" w:eastAsia="Calibri" w:hAnsi="Calibri" w:cs="Arial"/>
      <w:szCs w:val="22"/>
      <w:lang w:eastAsia="en-US"/>
    </w:rPr>
  </w:style>
  <w:style w:type="paragraph" w:customStyle="1" w:styleId="TPNadpis-2slovan">
    <w:name w:val="TP_Nadpis-2_číslovaný"/>
    <w:next w:val="TPText-1slovan"/>
    <w:qFormat/>
    <w:rsid w:val="00F743AE"/>
    <w:pPr>
      <w:keepNext/>
      <w:numPr>
        <w:ilvl w:val="1"/>
        <w:numId w:val="37"/>
      </w:numPr>
      <w:tabs>
        <w:tab w:val="left" w:pos="1021"/>
      </w:tabs>
      <w:spacing w:before="120"/>
      <w:jc w:val="both"/>
      <w:outlineLvl w:val="1"/>
    </w:pPr>
    <w:rPr>
      <w:rFonts w:ascii="Calibri" w:eastAsia="Calibri" w:hAnsi="Calibri" w:cs="Arial"/>
      <w:b/>
      <w:sz w:val="22"/>
      <w:szCs w:val="22"/>
      <w:lang w:eastAsia="en-US"/>
    </w:rPr>
  </w:style>
  <w:style w:type="character" w:customStyle="1" w:styleId="TPText-1slovanChar">
    <w:name w:val="TP_Text-1_ číslovaný Char"/>
    <w:link w:val="TPText-1slovan"/>
    <w:locked/>
    <w:rsid w:val="00F743AE"/>
    <w:rPr>
      <w:rFonts w:ascii="Calibri" w:eastAsia="Calibri" w:hAnsi="Calibri" w:cs="Arial"/>
      <w:szCs w:val="22"/>
      <w:lang w:eastAsia="en-US"/>
    </w:rPr>
  </w:style>
  <w:style w:type="paragraph" w:customStyle="1" w:styleId="TPNADPIS-1slovan">
    <w:name w:val="TP_NADPIS-1_číslovaný"/>
    <w:next w:val="TPNadpis-2slovan"/>
    <w:qFormat/>
    <w:rsid w:val="00F743AE"/>
    <w:pPr>
      <w:keepNext/>
      <w:numPr>
        <w:numId w:val="37"/>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F743AE"/>
    <w:pPr>
      <w:numPr>
        <w:ilvl w:val="3"/>
        <w:numId w:val="37"/>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aliases w:val="záhlaví,Záhlaví - Soukup"/>
    <w:basedOn w:val="Normln"/>
    <w:link w:val="ZhlavChar"/>
    <w:uiPriority w:val="99"/>
    <w:rsid w:val="00EF4076"/>
    <w:pPr>
      <w:tabs>
        <w:tab w:val="center" w:pos="4536"/>
        <w:tab w:val="right" w:pos="9072"/>
      </w:tabs>
    </w:pPr>
    <w:rPr>
      <w:lang w:val="x-none" w:eastAsia="x-none"/>
    </w:rPr>
  </w:style>
  <w:style w:type="character" w:customStyle="1" w:styleId="ZhlavChar">
    <w:name w:val="Záhlaví Char"/>
    <w:aliases w:val="záhlaví Char,Záhlaví - Soukup Char"/>
    <w:link w:val="Zhlav"/>
    <w:uiPriority w:val="99"/>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odrka">
    <w:name w:val="TP_Text-1_• odrážka"/>
    <w:basedOn w:val="Normln"/>
    <w:link w:val="TPText-1odrkaChar"/>
    <w:qFormat/>
    <w:rsid w:val="00F678C4"/>
    <w:pPr>
      <w:numPr>
        <w:numId w:val="36"/>
      </w:numPr>
      <w:spacing w:before="40"/>
      <w:jc w:val="both"/>
    </w:pPr>
    <w:rPr>
      <w:rFonts w:ascii="Calibri" w:eastAsia="Calibri" w:hAnsi="Calibri" w:cs="Arial"/>
      <w:sz w:val="20"/>
      <w:szCs w:val="22"/>
      <w:lang w:eastAsia="en-US"/>
    </w:rPr>
  </w:style>
  <w:style w:type="character" w:customStyle="1" w:styleId="TPText-1odrkaChar">
    <w:name w:val="TP_Text-1_• odrážka Char"/>
    <w:link w:val="TPText-1odrka"/>
    <w:rsid w:val="00F678C4"/>
    <w:rPr>
      <w:rFonts w:ascii="Calibri" w:eastAsia="Calibri" w:hAnsi="Calibri" w:cs="Arial"/>
      <w:szCs w:val="22"/>
      <w:lang w:eastAsia="en-US"/>
    </w:rPr>
  </w:style>
  <w:style w:type="paragraph" w:customStyle="1" w:styleId="TPText-1slovan">
    <w:name w:val="TP_Text-1_ číslovaný"/>
    <w:link w:val="TPText-1slovanChar"/>
    <w:qFormat/>
    <w:rsid w:val="00F743AE"/>
    <w:pPr>
      <w:numPr>
        <w:ilvl w:val="2"/>
        <w:numId w:val="37"/>
      </w:numPr>
      <w:spacing w:before="80"/>
      <w:jc w:val="both"/>
    </w:pPr>
    <w:rPr>
      <w:rFonts w:ascii="Calibri" w:eastAsia="Calibri" w:hAnsi="Calibri" w:cs="Arial"/>
      <w:szCs w:val="22"/>
      <w:lang w:eastAsia="en-US"/>
    </w:rPr>
  </w:style>
  <w:style w:type="paragraph" w:customStyle="1" w:styleId="TPNadpis-2slovan">
    <w:name w:val="TP_Nadpis-2_číslovaný"/>
    <w:next w:val="TPText-1slovan"/>
    <w:qFormat/>
    <w:rsid w:val="00F743AE"/>
    <w:pPr>
      <w:keepNext/>
      <w:numPr>
        <w:ilvl w:val="1"/>
        <w:numId w:val="37"/>
      </w:numPr>
      <w:tabs>
        <w:tab w:val="left" w:pos="1021"/>
      </w:tabs>
      <w:spacing w:before="120"/>
      <w:jc w:val="both"/>
      <w:outlineLvl w:val="1"/>
    </w:pPr>
    <w:rPr>
      <w:rFonts w:ascii="Calibri" w:eastAsia="Calibri" w:hAnsi="Calibri" w:cs="Arial"/>
      <w:b/>
      <w:sz w:val="22"/>
      <w:szCs w:val="22"/>
      <w:lang w:eastAsia="en-US"/>
    </w:rPr>
  </w:style>
  <w:style w:type="character" w:customStyle="1" w:styleId="TPText-1slovanChar">
    <w:name w:val="TP_Text-1_ číslovaný Char"/>
    <w:link w:val="TPText-1slovan"/>
    <w:locked/>
    <w:rsid w:val="00F743AE"/>
    <w:rPr>
      <w:rFonts w:ascii="Calibri" w:eastAsia="Calibri" w:hAnsi="Calibri" w:cs="Arial"/>
      <w:szCs w:val="22"/>
      <w:lang w:eastAsia="en-US"/>
    </w:rPr>
  </w:style>
  <w:style w:type="paragraph" w:customStyle="1" w:styleId="TPNADPIS-1slovan">
    <w:name w:val="TP_NADPIS-1_číslovaný"/>
    <w:next w:val="TPNadpis-2slovan"/>
    <w:qFormat/>
    <w:rsid w:val="00F743AE"/>
    <w:pPr>
      <w:keepNext/>
      <w:numPr>
        <w:numId w:val="37"/>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F743AE"/>
    <w:pPr>
      <w:numPr>
        <w:ilvl w:val="3"/>
        <w:numId w:val="37"/>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498084272">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628752835">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638342172">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mailto:Prileska@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A7A22-B602-4814-981C-9C2BA1A22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18969</Words>
  <Characters>119393</Characters>
  <Application>Microsoft Office Word</Application>
  <DocSecurity>0</DocSecurity>
  <Lines>994</Lines>
  <Paragraphs>276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2019-01-22T13:01:00Z</dcterms:created>
  <dcterms:modified xsi:type="dcterms:W3CDTF">2019-01-24T12:06:00Z</dcterms:modified>
</cp:coreProperties>
</file>